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9FE" w:rsidRPr="00817467" w:rsidRDefault="000C49FE" w:rsidP="000C49FE">
      <w:pPr>
        <w:pStyle w:val="Cmsor2"/>
        <w:pageBreakBefore/>
        <w:rPr>
          <w:rFonts w:ascii="Calibri" w:hAnsi="Calibri"/>
          <w:i w:val="0"/>
          <w:iCs w:val="0"/>
          <w:kern w:val="1"/>
          <w:sz w:val="32"/>
          <w:szCs w:val="32"/>
        </w:rPr>
      </w:pPr>
      <w:bookmarkStart w:id="0" w:name="_Toc299044338"/>
      <w:r w:rsidRPr="00817467">
        <w:rPr>
          <w:rFonts w:ascii="Calibri" w:hAnsi="Calibri"/>
        </w:rPr>
        <w:t>Melléklete</w:t>
      </w:r>
      <w:r w:rsidRPr="00817467">
        <w:rPr>
          <w:rFonts w:ascii="Calibri" w:hAnsi="Calibri"/>
          <w:i w:val="0"/>
          <w:iCs w:val="0"/>
          <w:kern w:val="1"/>
          <w:sz w:val="32"/>
          <w:szCs w:val="32"/>
        </w:rPr>
        <w:t>k</w:t>
      </w:r>
      <w:bookmarkEnd w:id="0"/>
    </w:p>
    <w:p w:rsidR="000C49FE" w:rsidRPr="00817467" w:rsidRDefault="000C49FE" w:rsidP="000C49FE">
      <w:pPr>
        <w:pStyle w:val="Cmsor2"/>
        <w:rPr>
          <w:rFonts w:ascii="Calibri" w:hAnsi="Calibri"/>
        </w:rPr>
      </w:pPr>
      <w:bookmarkStart w:id="1" w:name="_Toc299044339"/>
      <w:r w:rsidRPr="00817467">
        <w:rPr>
          <w:rFonts w:ascii="Calibri" w:hAnsi="Calibri"/>
        </w:rPr>
        <w:t>1. számú melléklet: A HBB eljárása</w:t>
      </w:r>
      <w:bookmarkEnd w:id="1"/>
    </w:p>
    <w:p w:rsidR="000C49FE" w:rsidRPr="00817467" w:rsidRDefault="000C49FE" w:rsidP="000C49FE">
      <w:pPr>
        <w:jc w:val="both"/>
        <w:rPr>
          <w:rFonts w:ascii="Calibri" w:hAnsi="Calibri"/>
        </w:rPr>
      </w:pPr>
    </w:p>
    <w:p w:rsidR="000C49FE" w:rsidRPr="00817467" w:rsidRDefault="000C49FE" w:rsidP="000C49FE">
      <w:pPr>
        <w:ind w:left="360"/>
        <w:jc w:val="center"/>
        <w:rPr>
          <w:rFonts w:ascii="Calibri" w:hAnsi="Calibri"/>
          <w:b/>
          <w:bCs/>
          <w:sz w:val="28"/>
          <w:szCs w:val="28"/>
        </w:rPr>
      </w:pPr>
    </w:p>
    <w:p w:rsidR="000C49FE" w:rsidRPr="00817467" w:rsidRDefault="000C49FE" w:rsidP="000C49FE">
      <w:pPr>
        <w:ind w:left="360"/>
        <w:jc w:val="center"/>
        <w:rPr>
          <w:rFonts w:ascii="Calibri" w:hAnsi="Calibri"/>
          <w:b/>
          <w:bCs/>
          <w:sz w:val="28"/>
          <w:szCs w:val="28"/>
        </w:rPr>
      </w:pPr>
      <w:r w:rsidRPr="00817467">
        <w:rPr>
          <w:rFonts w:ascii="Calibri" w:hAnsi="Calibri"/>
          <w:b/>
          <w:bCs/>
          <w:sz w:val="28"/>
          <w:szCs w:val="28"/>
        </w:rPr>
        <w:t xml:space="preserve">A Helyi Bíráló Bizottság </w:t>
      </w:r>
    </w:p>
    <w:p w:rsidR="000C49FE" w:rsidRPr="00817467" w:rsidRDefault="000C49FE" w:rsidP="000C49FE">
      <w:pPr>
        <w:ind w:left="360"/>
        <w:jc w:val="center"/>
        <w:rPr>
          <w:rFonts w:ascii="Calibri" w:hAnsi="Calibri"/>
          <w:b/>
          <w:bCs/>
          <w:sz w:val="28"/>
          <w:szCs w:val="28"/>
        </w:rPr>
      </w:pPr>
    </w:p>
    <w:p w:rsidR="000C49FE" w:rsidRPr="00817467" w:rsidRDefault="000C49FE" w:rsidP="000C49FE">
      <w:pPr>
        <w:ind w:left="360"/>
        <w:rPr>
          <w:rFonts w:ascii="Calibri" w:hAnsi="Calibri"/>
          <w:b/>
          <w:bCs/>
          <w:sz w:val="28"/>
          <w:szCs w:val="28"/>
        </w:rPr>
      </w:pPr>
      <w:r w:rsidRPr="00817467">
        <w:rPr>
          <w:rFonts w:ascii="Calibri" w:hAnsi="Calibri"/>
          <w:b/>
          <w:bCs/>
          <w:sz w:val="28"/>
          <w:szCs w:val="28"/>
        </w:rPr>
        <w:t>I. Háttér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A LEADER Helyi Akciócsoportok (a továbbiakban LEADER </w:t>
      </w:r>
      <w:proofErr w:type="spellStart"/>
      <w:r w:rsidRPr="00817467">
        <w:rPr>
          <w:rFonts w:ascii="Calibri" w:hAnsi="Calibri"/>
        </w:rPr>
        <w:t>HACS-ok</w:t>
      </w:r>
      <w:proofErr w:type="spellEnd"/>
      <w:r w:rsidRPr="00817467">
        <w:rPr>
          <w:rFonts w:ascii="Calibri" w:hAnsi="Calibri"/>
        </w:rPr>
        <w:t xml:space="preserve">) javaslata alapján helyi bíráló bizottság létrehozása vált szükségszerűvé, amely előzetes szűrőként biztosítja azt, hogy a benyújtott pályázat benyújtására jogosult projektek illeszkedjenek a Helyi Vidékfejlesztési Stratégiához (a továbbiakban: HVS). Ez a szervezet a Helyi Bíráló Bizottság. </w:t>
      </w:r>
    </w:p>
    <w:p w:rsidR="000C49FE" w:rsidRPr="00817467" w:rsidRDefault="000C49FE" w:rsidP="000C49FE">
      <w:pPr>
        <w:rPr>
          <w:rFonts w:ascii="Calibri" w:hAnsi="Calibri"/>
        </w:rPr>
      </w:pPr>
    </w:p>
    <w:p w:rsidR="000C49FE" w:rsidRPr="00817467" w:rsidRDefault="000C49FE" w:rsidP="000C49FE">
      <w:pPr>
        <w:ind w:left="360"/>
        <w:rPr>
          <w:rFonts w:ascii="Calibri" w:hAnsi="Calibri"/>
          <w:b/>
          <w:bCs/>
          <w:sz w:val="28"/>
          <w:szCs w:val="28"/>
        </w:rPr>
      </w:pPr>
      <w:r w:rsidRPr="00817467">
        <w:rPr>
          <w:rFonts w:ascii="Calibri" w:hAnsi="Calibri"/>
          <w:b/>
          <w:bCs/>
          <w:sz w:val="28"/>
          <w:szCs w:val="28"/>
        </w:rPr>
        <w:t xml:space="preserve">II. </w:t>
      </w:r>
      <w:proofErr w:type="gramStart"/>
      <w:r w:rsidRPr="00817467">
        <w:rPr>
          <w:rFonts w:ascii="Calibri" w:hAnsi="Calibri"/>
          <w:b/>
          <w:bCs/>
          <w:sz w:val="28"/>
          <w:szCs w:val="28"/>
        </w:rPr>
        <w:t>A</w:t>
      </w:r>
      <w:proofErr w:type="gramEnd"/>
      <w:r w:rsidRPr="00817467">
        <w:rPr>
          <w:rFonts w:ascii="Calibri" w:hAnsi="Calibri"/>
          <w:b/>
          <w:bCs/>
          <w:sz w:val="28"/>
          <w:szCs w:val="28"/>
        </w:rPr>
        <w:t xml:space="preserve"> Helyi Bíráló Bizottság feladata</w:t>
      </w:r>
    </w:p>
    <w:p w:rsidR="000C49FE" w:rsidRPr="00817467" w:rsidRDefault="000C49FE" w:rsidP="000C49FE">
      <w:pPr>
        <w:ind w:left="360"/>
        <w:rPr>
          <w:rFonts w:ascii="Calibri" w:hAnsi="Calibri"/>
          <w:b/>
          <w:bCs/>
          <w:sz w:val="28"/>
          <w:szCs w:val="28"/>
          <w:u w:val="single"/>
        </w:rPr>
      </w:pP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A Helyi Bíráló Bizottság (a továbbiakban: HBB) a LEADER HACS jogi személyiségű szervezetének választott testülete, amely az ÚMVP IV. tengelye kapcsán benyújtott projektjavaslatokat megvizsgálja és dönt a benyújtott projekt javaslatok </w:t>
      </w:r>
      <w:proofErr w:type="spellStart"/>
      <w:r w:rsidRPr="00817467">
        <w:rPr>
          <w:rFonts w:ascii="Calibri" w:hAnsi="Calibri"/>
        </w:rPr>
        <w:t>HVS-hez</w:t>
      </w:r>
      <w:proofErr w:type="spellEnd"/>
      <w:r w:rsidRPr="00817467">
        <w:rPr>
          <w:rFonts w:ascii="Calibri" w:hAnsi="Calibri"/>
        </w:rPr>
        <w:t xml:space="preserve"> való illeszkedésének megfelelőségéről. 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A HBB kizárólagos feladata a LEADER HACS által kidolgozott HVS, azaz a LEADER HACS által megfogalmazott kritériumrendszerhez való illeszkedés vizsgálata és ennek kapcsán a projekt javaslatok támogatása vagy elutasítása. A projekt javaslatot a pályázó a LEADER HACS által megfogalmazott célterületek vonatkozásában nyújthatja be. 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  <w:r w:rsidRPr="00817467">
        <w:rPr>
          <w:rFonts w:ascii="Calibri" w:hAnsi="Calibri"/>
        </w:rPr>
        <w:t>Az ezen Eljárásrendben nem szabályozott feltételeket a LEADER HACS HBB külön Szervezeti és Működési Szabályzatban (továbbiakban: SZMSZ) jogosult rögzíteni.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ind w:left="360"/>
        <w:jc w:val="both"/>
        <w:rPr>
          <w:rFonts w:ascii="Calibri" w:hAnsi="Calibri"/>
          <w:b/>
          <w:bCs/>
          <w:sz w:val="28"/>
          <w:szCs w:val="28"/>
        </w:rPr>
      </w:pPr>
      <w:r w:rsidRPr="00817467">
        <w:rPr>
          <w:rFonts w:ascii="Calibri" w:hAnsi="Calibri"/>
          <w:b/>
          <w:bCs/>
          <w:sz w:val="28"/>
          <w:szCs w:val="28"/>
        </w:rPr>
        <w:t xml:space="preserve">III. </w:t>
      </w:r>
      <w:proofErr w:type="gramStart"/>
      <w:r w:rsidRPr="00817467">
        <w:rPr>
          <w:rFonts w:ascii="Calibri" w:hAnsi="Calibri"/>
          <w:b/>
          <w:bCs/>
          <w:sz w:val="28"/>
          <w:szCs w:val="28"/>
        </w:rPr>
        <w:t>A</w:t>
      </w:r>
      <w:proofErr w:type="gramEnd"/>
      <w:r w:rsidRPr="00817467">
        <w:rPr>
          <w:rFonts w:ascii="Calibri" w:hAnsi="Calibri"/>
          <w:b/>
          <w:bCs/>
          <w:sz w:val="28"/>
          <w:szCs w:val="28"/>
        </w:rPr>
        <w:t xml:space="preserve"> HBB szervezete</w:t>
      </w:r>
    </w:p>
    <w:p w:rsidR="000C49FE" w:rsidRPr="00817467" w:rsidRDefault="000C49FE" w:rsidP="000C49FE">
      <w:pPr>
        <w:jc w:val="both"/>
        <w:rPr>
          <w:rFonts w:ascii="Calibri" w:hAnsi="Calibri"/>
          <w:b/>
          <w:bCs/>
          <w:u w:val="single"/>
        </w:rPr>
      </w:pPr>
    </w:p>
    <w:p w:rsidR="000C49FE" w:rsidRPr="00D37E63" w:rsidRDefault="000C49FE" w:rsidP="000C49FE">
      <w:pPr>
        <w:ind w:left="360"/>
        <w:jc w:val="both"/>
        <w:rPr>
          <w:rFonts w:ascii="Calibri" w:hAnsi="Calibri"/>
          <w:b/>
          <w:bCs/>
        </w:rPr>
      </w:pPr>
      <w:r w:rsidRPr="00D37E63">
        <w:rPr>
          <w:rFonts w:ascii="Calibri" w:hAnsi="Calibri"/>
          <w:b/>
          <w:bCs/>
        </w:rPr>
        <w:t>A HBB feladatait a LEADER HACS döntéshozó testülete, vagy a LEADER HACS közgyűlése, taggyűlése döntése alapján külön választott, önálló testület láthatja el.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A HBB tagjait, amennyiben ezt a feladatot nem a LEADER HACS döntéshozó testülete látja el, úgy a LEADER HACS jogi személyiségű szervezetének közgyűlése, vagy taggyűlése választja. Egyesület és nonprofit </w:t>
      </w:r>
      <w:proofErr w:type="spellStart"/>
      <w:r w:rsidRPr="00817467">
        <w:rPr>
          <w:rFonts w:ascii="Calibri" w:hAnsi="Calibri"/>
        </w:rPr>
        <w:t>zrt</w:t>
      </w:r>
      <w:proofErr w:type="spellEnd"/>
      <w:r w:rsidRPr="00817467">
        <w:rPr>
          <w:rFonts w:ascii="Calibri" w:hAnsi="Calibri"/>
        </w:rPr>
        <w:t xml:space="preserve">. esetén a közgyűlés, non-profit kft. esetén a taggyűlés. A LEADER HACS közgyűlése, illetve taggyűlése legalább 5 tagot választ meg a HBB tagjai sorába. </w:t>
      </w:r>
    </w:p>
    <w:p w:rsidR="000C49FE" w:rsidRPr="00D37E63" w:rsidRDefault="000C49FE" w:rsidP="000C49FE">
      <w:pPr>
        <w:ind w:left="360"/>
        <w:jc w:val="both"/>
        <w:rPr>
          <w:rFonts w:ascii="Calibri" w:hAnsi="Calibri"/>
          <w:b/>
          <w:bCs/>
        </w:rPr>
      </w:pP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  <w:r w:rsidRPr="00D37E63">
        <w:rPr>
          <w:rFonts w:ascii="Calibri" w:hAnsi="Calibri"/>
          <w:b/>
          <w:bCs/>
        </w:rPr>
        <w:t>A HBB tagságon belül a civil és üzleti szféra együttes aránya legalább 50%,</w:t>
      </w:r>
      <w:r w:rsidRPr="00817467">
        <w:rPr>
          <w:rFonts w:ascii="Calibri" w:hAnsi="Calibri"/>
        </w:rPr>
        <w:t xml:space="preserve"> melyet a döntéshozatal során is érvényesíteni kell. A HBB ülés határozatképességéhez szükséges feltétel, hogy a jelenlévő tagok minimum fele az üzleti- vagy civil szféra képviseletében legyen jelen.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keepNext/>
        <w:ind w:left="360"/>
        <w:jc w:val="both"/>
        <w:rPr>
          <w:rFonts w:ascii="Calibri" w:hAnsi="Calibri"/>
          <w:b/>
          <w:bCs/>
          <w:sz w:val="28"/>
          <w:szCs w:val="28"/>
        </w:rPr>
      </w:pPr>
      <w:r w:rsidRPr="00817467">
        <w:rPr>
          <w:rFonts w:ascii="Calibri" w:hAnsi="Calibri"/>
          <w:b/>
          <w:bCs/>
          <w:sz w:val="28"/>
          <w:szCs w:val="28"/>
        </w:rPr>
        <w:lastRenderedPageBreak/>
        <w:t xml:space="preserve">III. </w:t>
      </w:r>
      <w:proofErr w:type="gramStart"/>
      <w:r w:rsidRPr="00817467">
        <w:rPr>
          <w:rFonts w:ascii="Calibri" w:hAnsi="Calibri"/>
          <w:b/>
          <w:bCs/>
          <w:sz w:val="28"/>
          <w:szCs w:val="28"/>
        </w:rPr>
        <w:t>A</w:t>
      </w:r>
      <w:proofErr w:type="gramEnd"/>
      <w:r w:rsidRPr="00817467">
        <w:rPr>
          <w:rFonts w:ascii="Calibri" w:hAnsi="Calibri"/>
          <w:b/>
          <w:bCs/>
          <w:sz w:val="28"/>
          <w:szCs w:val="28"/>
        </w:rPr>
        <w:t xml:space="preserve"> HBB döntéshozatali eljárása</w:t>
      </w:r>
    </w:p>
    <w:p w:rsidR="000C49FE" w:rsidRPr="00817467" w:rsidRDefault="000C49FE" w:rsidP="000C49FE">
      <w:pPr>
        <w:keepNext/>
        <w:ind w:left="360"/>
        <w:jc w:val="both"/>
        <w:rPr>
          <w:rFonts w:ascii="Calibri" w:hAnsi="Calibri"/>
          <w:b/>
          <w:bCs/>
          <w:sz w:val="28"/>
          <w:szCs w:val="28"/>
        </w:rPr>
      </w:pPr>
    </w:p>
    <w:p w:rsidR="000C49FE" w:rsidRPr="00817467" w:rsidRDefault="000C49FE" w:rsidP="000C49FE">
      <w:pPr>
        <w:keepNext/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 w:rsidRPr="00817467">
        <w:rPr>
          <w:rFonts w:ascii="Calibri" w:hAnsi="Calibri"/>
          <w:b/>
          <w:bCs/>
        </w:rPr>
        <w:t>Nyilvánosság</w:t>
      </w:r>
    </w:p>
    <w:p w:rsidR="000C49FE" w:rsidRPr="00817467" w:rsidRDefault="000C49FE" w:rsidP="000C49FE">
      <w:pPr>
        <w:keepNext/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keepNext/>
        <w:ind w:left="357"/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A </w:t>
      </w:r>
      <w:proofErr w:type="gramStart"/>
      <w:r w:rsidRPr="00817467">
        <w:rPr>
          <w:rFonts w:ascii="Calibri" w:hAnsi="Calibri"/>
        </w:rPr>
        <w:t>LEADER  HACS</w:t>
      </w:r>
      <w:proofErr w:type="gramEnd"/>
      <w:r w:rsidRPr="00817467">
        <w:rPr>
          <w:rFonts w:ascii="Calibri" w:hAnsi="Calibri"/>
        </w:rPr>
        <w:t xml:space="preserve"> a honlapján általános tájékoztatást nyújt: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numPr>
          <w:ilvl w:val="0"/>
          <w:numId w:val="7"/>
        </w:numPr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az illetékességi területén meghirdetett célterületekről és a célterületekkel kapcsolatos tudnivalókról, </w:t>
      </w:r>
    </w:p>
    <w:p w:rsidR="000C49FE" w:rsidRPr="00817467" w:rsidRDefault="000C49FE" w:rsidP="000C49FE">
      <w:pPr>
        <w:numPr>
          <w:ilvl w:val="0"/>
          <w:numId w:val="7"/>
        </w:numPr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a LEADER kritériumokhoz való illeszkedés vizsgálatának módjáról,  </w:t>
      </w:r>
    </w:p>
    <w:p w:rsidR="000C49FE" w:rsidRPr="00817467" w:rsidRDefault="000C49FE" w:rsidP="000C49FE">
      <w:pPr>
        <w:numPr>
          <w:ilvl w:val="0"/>
          <w:numId w:val="7"/>
        </w:numPr>
        <w:jc w:val="both"/>
        <w:rPr>
          <w:rFonts w:ascii="Calibri" w:hAnsi="Calibri"/>
        </w:rPr>
      </w:pPr>
      <w:r w:rsidRPr="00817467">
        <w:rPr>
          <w:rFonts w:ascii="Calibri" w:hAnsi="Calibri"/>
        </w:rPr>
        <w:t>a projekt javaslatot benyújtó ügyfelek kötelezettségeiről, és</w:t>
      </w:r>
    </w:p>
    <w:p w:rsidR="000C49FE" w:rsidRPr="00817467" w:rsidRDefault="000C49FE" w:rsidP="000C49FE">
      <w:pPr>
        <w:numPr>
          <w:ilvl w:val="0"/>
          <w:numId w:val="7"/>
        </w:numPr>
        <w:jc w:val="both"/>
        <w:rPr>
          <w:rFonts w:ascii="Calibri" w:hAnsi="Calibri"/>
        </w:rPr>
      </w:pPr>
      <w:r w:rsidRPr="00817467">
        <w:rPr>
          <w:rFonts w:ascii="Calibri" w:hAnsi="Calibri"/>
        </w:rPr>
        <w:t>az eljárásban kötelezettségként előírt határidőkről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  <w:r w:rsidRPr="00817467">
        <w:rPr>
          <w:rFonts w:ascii="Calibri" w:hAnsi="Calibri"/>
        </w:rPr>
        <w:t>A HACS ezen kívül legalább egy, a HACS területét átfogó tájékoztató fórumot tart a 60 napos felkészülési időszakban.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A honlapon az alábbi kapcsolódó tartalmakat köteles a </w:t>
      </w:r>
      <w:proofErr w:type="gramStart"/>
      <w:r w:rsidRPr="00817467">
        <w:rPr>
          <w:rFonts w:ascii="Calibri" w:hAnsi="Calibri"/>
        </w:rPr>
        <w:t>HACS  megjeleníteni</w:t>
      </w:r>
      <w:proofErr w:type="gramEnd"/>
      <w:r w:rsidRPr="00817467">
        <w:rPr>
          <w:rFonts w:ascii="Calibri" w:hAnsi="Calibri"/>
        </w:rPr>
        <w:t>:</w:t>
      </w:r>
    </w:p>
    <w:p w:rsidR="000C49FE" w:rsidRPr="00817467" w:rsidRDefault="000C49FE" w:rsidP="000C49FE">
      <w:pPr>
        <w:numPr>
          <w:ilvl w:val="1"/>
          <w:numId w:val="2"/>
        </w:numPr>
        <w:jc w:val="both"/>
        <w:rPr>
          <w:rFonts w:ascii="Calibri" w:hAnsi="Calibri"/>
        </w:rPr>
      </w:pPr>
      <w:r w:rsidRPr="00817467">
        <w:rPr>
          <w:rFonts w:ascii="Calibri" w:hAnsi="Calibri"/>
        </w:rPr>
        <w:t>A HBB tagsága</w:t>
      </w:r>
    </w:p>
    <w:p w:rsidR="000C49FE" w:rsidRPr="00817467" w:rsidRDefault="000C49FE" w:rsidP="000C49FE">
      <w:pPr>
        <w:numPr>
          <w:ilvl w:val="1"/>
          <w:numId w:val="2"/>
        </w:numPr>
        <w:jc w:val="both"/>
        <w:rPr>
          <w:rFonts w:ascii="Calibri" w:hAnsi="Calibri"/>
        </w:rPr>
      </w:pPr>
      <w:r w:rsidRPr="00817467">
        <w:rPr>
          <w:rFonts w:ascii="Calibri" w:hAnsi="Calibri"/>
        </w:rPr>
        <w:t>A HBB eljárásrendje</w:t>
      </w:r>
    </w:p>
    <w:p w:rsidR="000C49FE" w:rsidRPr="00817467" w:rsidRDefault="000C49FE" w:rsidP="000C49FE">
      <w:pPr>
        <w:numPr>
          <w:ilvl w:val="1"/>
          <w:numId w:val="2"/>
        </w:numPr>
        <w:jc w:val="both"/>
        <w:rPr>
          <w:rFonts w:ascii="Calibri" w:hAnsi="Calibri"/>
        </w:rPr>
      </w:pPr>
      <w:r w:rsidRPr="00817467">
        <w:rPr>
          <w:rFonts w:ascii="Calibri" w:hAnsi="Calibri"/>
        </w:rPr>
        <w:t>A HBB ülés napirendje</w:t>
      </w:r>
    </w:p>
    <w:p w:rsidR="000C49FE" w:rsidRPr="00817467" w:rsidRDefault="000C49FE" w:rsidP="000C49FE">
      <w:pPr>
        <w:numPr>
          <w:ilvl w:val="1"/>
          <w:numId w:val="2"/>
        </w:numPr>
        <w:jc w:val="both"/>
        <w:rPr>
          <w:rFonts w:ascii="Calibri" w:hAnsi="Calibri"/>
        </w:rPr>
      </w:pPr>
      <w:r w:rsidRPr="00817467">
        <w:rPr>
          <w:rFonts w:ascii="Calibri" w:hAnsi="Calibri"/>
        </w:rPr>
        <w:t>A projekt adatlap formanyomtatványa letölthető formában</w:t>
      </w:r>
    </w:p>
    <w:p w:rsidR="000C49FE" w:rsidRPr="00817467" w:rsidRDefault="000C49FE" w:rsidP="000C49FE">
      <w:pPr>
        <w:numPr>
          <w:ilvl w:val="1"/>
          <w:numId w:val="2"/>
        </w:numPr>
        <w:jc w:val="both"/>
        <w:rPr>
          <w:rFonts w:ascii="Calibri" w:hAnsi="Calibri"/>
        </w:rPr>
      </w:pPr>
      <w:r w:rsidRPr="00817467">
        <w:rPr>
          <w:rFonts w:ascii="Calibri" w:hAnsi="Calibri"/>
        </w:rPr>
        <w:t>Átadás-átvételi formanyomtatvány</w:t>
      </w:r>
    </w:p>
    <w:p w:rsidR="000C49FE" w:rsidRPr="00817467" w:rsidRDefault="000C49FE" w:rsidP="000C49FE">
      <w:pPr>
        <w:numPr>
          <w:ilvl w:val="1"/>
          <w:numId w:val="2"/>
        </w:numPr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Folyamatos tájékoztatás az aktuális határidőkről, </w:t>
      </w:r>
    </w:p>
    <w:p w:rsidR="000C49FE" w:rsidRPr="00817467" w:rsidRDefault="000C49FE" w:rsidP="000C49FE">
      <w:pPr>
        <w:numPr>
          <w:ilvl w:val="1"/>
          <w:numId w:val="2"/>
        </w:numPr>
        <w:jc w:val="both"/>
        <w:rPr>
          <w:rFonts w:ascii="Calibri" w:hAnsi="Calibri"/>
        </w:rPr>
      </w:pPr>
      <w:r w:rsidRPr="00817467">
        <w:rPr>
          <w:rFonts w:ascii="Calibri" w:hAnsi="Calibri"/>
        </w:rPr>
        <w:t>tájékoztatás a soron következő ülés időpontjáról legalább az ülést megelőzően 10 nappal.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  <w:b/>
          <w:bCs/>
        </w:rPr>
      </w:pPr>
    </w:p>
    <w:p w:rsidR="000C49FE" w:rsidRPr="00817467" w:rsidRDefault="000C49FE" w:rsidP="000C49FE">
      <w:pPr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 w:rsidRPr="00817467">
        <w:rPr>
          <w:rFonts w:ascii="Calibri" w:hAnsi="Calibri"/>
          <w:b/>
          <w:bCs/>
        </w:rPr>
        <w:t>A benyújtás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  <w:b/>
          <w:bCs/>
        </w:rPr>
      </w:pPr>
    </w:p>
    <w:p w:rsidR="000C49FE" w:rsidRPr="00817467" w:rsidRDefault="000C49FE" w:rsidP="000C49FE">
      <w:pPr>
        <w:ind w:left="360"/>
        <w:jc w:val="center"/>
        <w:rPr>
          <w:rFonts w:ascii="Calibri" w:hAnsi="Calibri"/>
        </w:rPr>
      </w:pPr>
      <w:r w:rsidRPr="00817467">
        <w:rPr>
          <w:rFonts w:ascii="Calibri" w:hAnsi="Calibri"/>
          <w:b/>
          <w:bCs/>
        </w:rPr>
        <w:t>A projekt javaslat az IH által rendszeresített „Projekt adatlap” elnevezésű formanyomtatványon nyújtható be a LEADER HACS munkaszervezetéhez</w:t>
      </w:r>
      <w:r w:rsidRPr="00817467">
        <w:rPr>
          <w:rFonts w:ascii="Calibri" w:hAnsi="Calibri"/>
        </w:rPr>
        <w:t>.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A formanyomtatvány használata kötelező, a </w:t>
      </w:r>
      <w:r w:rsidRPr="00817467">
        <w:rPr>
          <w:rFonts w:ascii="Calibri" w:hAnsi="Calibri"/>
          <w:b/>
          <w:bCs/>
        </w:rPr>
        <w:t>nem a formanyomtatványon benyújtott projekt</w:t>
      </w:r>
      <w:r>
        <w:rPr>
          <w:rFonts w:ascii="Calibri" w:hAnsi="Calibri"/>
          <w:b/>
          <w:bCs/>
        </w:rPr>
        <w:t xml:space="preserve"> </w:t>
      </w:r>
      <w:r w:rsidRPr="00817467">
        <w:rPr>
          <w:rFonts w:ascii="Calibri" w:hAnsi="Calibri"/>
          <w:b/>
          <w:bCs/>
        </w:rPr>
        <w:t>javaslatokat a HBB vizsgálat nélkül elutasítja</w:t>
      </w:r>
      <w:r w:rsidRPr="00817467">
        <w:rPr>
          <w:rFonts w:ascii="Calibri" w:hAnsi="Calibri"/>
        </w:rPr>
        <w:t xml:space="preserve">. 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A </w:t>
      </w:r>
      <w:r w:rsidRPr="00817467">
        <w:rPr>
          <w:rFonts w:ascii="Calibri" w:hAnsi="Calibri"/>
          <w:b/>
          <w:bCs/>
        </w:rPr>
        <w:t>hiányosan, vagy hibásan benyújtott Projekt adatlap javítására</w:t>
      </w:r>
      <w:r w:rsidRPr="00817467">
        <w:rPr>
          <w:rFonts w:ascii="Calibri" w:hAnsi="Calibri"/>
        </w:rPr>
        <w:t>, illetve kiegészítésére a LEADER HACS szólítja fel az ügyfelet postai vagy elektronikus úton a benyújtást követően három munkanapon belül. Az ügyfélnek postai kézbesítés esetén az értesítés átvételét, vagy elektronikus értesítés esetén a kiküldés napját követően 5 munkanap áll rendelkezésre a javításra, kiegészítésre.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A Projekt adatlapot az ügyfél </w:t>
      </w:r>
      <w:r w:rsidRPr="00817467">
        <w:rPr>
          <w:rFonts w:ascii="Calibri" w:hAnsi="Calibri"/>
          <w:b/>
          <w:bCs/>
        </w:rPr>
        <w:t xml:space="preserve">postai úton ajánlott vagy tértivevényes küldeményként, vagy személyesen, átadás-átvételi formanyomtatvány </w:t>
      </w:r>
      <w:r w:rsidRPr="00817467">
        <w:rPr>
          <w:rFonts w:ascii="Calibri" w:hAnsi="Calibri"/>
        </w:rPr>
        <w:t>együttes aláírásával nyújtja be a területileg illetékes LEADER HACS munkaszervezetéhez a vonatkozó jogcímrendelet hatálybalépésének napjától kezdődően.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Az ügyfelek, amennyiben </w:t>
      </w:r>
      <w:proofErr w:type="spellStart"/>
      <w:r w:rsidRPr="00817467">
        <w:rPr>
          <w:rFonts w:ascii="Calibri" w:hAnsi="Calibri"/>
          <w:b/>
          <w:bCs/>
        </w:rPr>
        <w:t>kisértékű</w:t>
      </w:r>
      <w:proofErr w:type="spellEnd"/>
      <w:r w:rsidRPr="00817467">
        <w:rPr>
          <w:rFonts w:ascii="Calibri" w:hAnsi="Calibri"/>
          <w:b/>
          <w:bCs/>
        </w:rPr>
        <w:t xml:space="preserve"> projektre</w:t>
      </w:r>
      <w:r w:rsidRPr="00817467">
        <w:rPr>
          <w:rFonts w:ascii="Calibri" w:hAnsi="Calibri"/>
        </w:rPr>
        <w:t xml:space="preserve"> kívánnak pályázatot benyújtani, a Projekt adatlapot legkésőbb a pályázat benyújtási időszak első napját megelőző 25. napig nyújthatják be. 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Amennyiben az ügyfél </w:t>
      </w:r>
      <w:r w:rsidRPr="00817467">
        <w:rPr>
          <w:rFonts w:ascii="Calibri" w:hAnsi="Calibri"/>
          <w:b/>
          <w:bCs/>
        </w:rPr>
        <w:t xml:space="preserve">nem </w:t>
      </w:r>
      <w:proofErr w:type="spellStart"/>
      <w:r w:rsidRPr="00817467">
        <w:rPr>
          <w:rFonts w:ascii="Calibri" w:hAnsi="Calibri"/>
          <w:b/>
          <w:bCs/>
        </w:rPr>
        <w:t>kisértékű</w:t>
      </w:r>
      <w:proofErr w:type="spellEnd"/>
      <w:r w:rsidRPr="00817467">
        <w:rPr>
          <w:rFonts w:ascii="Calibri" w:hAnsi="Calibri"/>
          <w:b/>
          <w:bCs/>
        </w:rPr>
        <w:t xml:space="preserve"> projektre</w:t>
      </w:r>
      <w:r w:rsidRPr="00817467">
        <w:rPr>
          <w:rFonts w:ascii="Calibri" w:hAnsi="Calibri"/>
        </w:rPr>
        <w:t xml:space="preserve"> tervez pályázatot benyújtani, a Projekt adatlapot legkésőbb a pályázat benyújtási időszak első napját megelőző napon nyújthatják be. </w:t>
      </w:r>
    </w:p>
    <w:p w:rsidR="000C49FE" w:rsidRPr="00817467" w:rsidRDefault="000C49FE" w:rsidP="000C49FE">
      <w:pPr>
        <w:jc w:val="both"/>
        <w:rPr>
          <w:rFonts w:ascii="Calibri" w:hAnsi="Calibri"/>
        </w:rPr>
      </w:pP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  <w:r w:rsidRPr="00817467">
        <w:rPr>
          <w:rFonts w:ascii="Calibri" w:hAnsi="Calibri"/>
        </w:rPr>
        <w:t>Az időpontról az ügyfeleket a LEADER HACS a honlapján történő tájékoztatással értesíti</w:t>
      </w:r>
      <w:r>
        <w:rPr>
          <w:rFonts w:ascii="Calibri" w:hAnsi="Calibri"/>
        </w:rPr>
        <w:t>.</w:t>
      </w:r>
    </w:p>
    <w:p w:rsidR="000C49FE" w:rsidRPr="00817467" w:rsidRDefault="000C49FE" w:rsidP="000C49FE">
      <w:pPr>
        <w:jc w:val="both"/>
        <w:rPr>
          <w:rFonts w:ascii="Calibri" w:hAnsi="Calibri"/>
        </w:rPr>
      </w:pPr>
    </w:p>
    <w:p w:rsidR="000C49FE" w:rsidRPr="00817467" w:rsidRDefault="000C49FE" w:rsidP="000C49FE">
      <w:pPr>
        <w:keepNext/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 w:rsidRPr="00817467">
        <w:rPr>
          <w:rFonts w:ascii="Calibri" w:hAnsi="Calibri"/>
          <w:b/>
          <w:bCs/>
        </w:rPr>
        <w:lastRenderedPageBreak/>
        <w:t>A HBB ülései</w:t>
      </w:r>
    </w:p>
    <w:p w:rsidR="000C49FE" w:rsidRPr="00817467" w:rsidRDefault="000C49FE" w:rsidP="000C49FE">
      <w:pPr>
        <w:keepNext/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keepNext/>
        <w:ind w:left="360"/>
        <w:jc w:val="both"/>
        <w:rPr>
          <w:rFonts w:ascii="Calibri" w:hAnsi="Calibri"/>
        </w:rPr>
      </w:pPr>
      <w:r w:rsidRPr="00817467">
        <w:rPr>
          <w:rFonts w:ascii="Calibri" w:hAnsi="Calibri"/>
        </w:rPr>
        <w:t>A HBB üléseit a munkaszervezet közreműködésével a HBB elnök hívja össze az ülést megelőzően legkésőbb 10 nappal. A munkaszervezet köteles a HBB ülés időpontját, helyszínét és napirendjét nyilvánosságra hozni a LEADER HACS honlapján.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numPr>
          <w:ilvl w:val="0"/>
          <w:numId w:val="5"/>
        </w:numPr>
        <w:jc w:val="both"/>
        <w:rPr>
          <w:rFonts w:ascii="Calibri" w:hAnsi="Calibri"/>
        </w:rPr>
      </w:pPr>
      <w:r w:rsidRPr="00817467">
        <w:rPr>
          <w:rFonts w:ascii="Calibri" w:hAnsi="Calibri"/>
          <w:b/>
          <w:bCs/>
        </w:rPr>
        <w:t>A HBB első ülése</w:t>
      </w:r>
      <w:r w:rsidRPr="00817467">
        <w:rPr>
          <w:rFonts w:ascii="Calibri" w:hAnsi="Calibri"/>
        </w:rPr>
        <w:t xml:space="preserve">: A HBB köteles első ülését a pályázat előkészítésére rendelkezésre álló, a vonatkozó jogcímrendelet hatályba lépését követő időszak első 20 napján belül megtartani. </w:t>
      </w:r>
    </w:p>
    <w:p w:rsidR="000C49FE" w:rsidRPr="00817467" w:rsidRDefault="000C49FE" w:rsidP="000C49FE">
      <w:pPr>
        <w:numPr>
          <w:ilvl w:val="0"/>
          <w:numId w:val="5"/>
        </w:numPr>
        <w:jc w:val="both"/>
        <w:rPr>
          <w:rFonts w:ascii="Calibri" w:hAnsi="Calibri"/>
        </w:rPr>
      </w:pPr>
      <w:r w:rsidRPr="00817467">
        <w:rPr>
          <w:rFonts w:ascii="Calibri" w:hAnsi="Calibri"/>
          <w:b/>
          <w:bCs/>
        </w:rPr>
        <w:t>Az utolsó HBB ülés</w:t>
      </w:r>
      <w:r w:rsidRPr="00817467">
        <w:rPr>
          <w:rFonts w:ascii="Calibri" w:hAnsi="Calibri"/>
        </w:rPr>
        <w:t xml:space="preserve">: Az utolsó HBB ülést legkésőbb a pályázat benyújtási időszak első napját megelőző 20. napon kell megtartani </w:t>
      </w:r>
      <w:proofErr w:type="spellStart"/>
      <w:r w:rsidRPr="00817467">
        <w:rPr>
          <w:rFonts w:ascii="Calibri" w:hAnsi="Calibri"/>
          <w:b/>
          <w:bCs/>
          <w:i/>
          <w:iCs/>
        </w:rPr>
        <w:t>kisértékű</w:t>
      </w:r>
      <w:proofErr w:type="spellEnd"/>
      <w:r w:rsidRPr="00817467">
        <w:rPr>
          <w:rFonts w:ascii="Calibri" w:hAnsi="Calibri"/>
          <w:b/>
          <w:bCs/>
          <w:i/>
          <w:iCs/>
        </w:rPr>
        <w:t xml:space="preserve"> projektre</w:t>
      </w:r>
      <w:r w:rsidRPr="00817467">
        <w:rPr>
          <w:rFonts w:ascii="Calibri" w:hAnsi="Calibri"/>
        </w:rPr>
        <w:t xml:space="preserve"> benyújtott adatlapok esetén. A benyújtási időszak első napját megelőző 20. napon minden </w:t>
      </w:r>
      <w:proofErr w:type="spellStart"/>
      <w:r w:rsidRPr="00817467">
        <w:rPr>
          <w:rFonts w:ascii="Calibri" w:hAnsi="Calibri"/>
        </w:rPr>
        <w:t>kisértékű</w:t>
      </w:r>
      <w:proofErr w:type="spellEnd"/>
      <w:r w:rsidRPr="00817467">
        <w:rPr>
          <w:rFonts w:ascii="Calibri" w:hAnsi="Calibri"/>
        </w:rPr>
        <w:t xml:space="preserve"> projekt vonatkozásában döntést köteles hozni a HBB.  </w:t>
      </w:r>
      <w:r w:rsidRPr="00817467">
        <w:rPr>
          <w:rFonts w:ascii="Calibri" w:hAnsi="Calibri"/>
          <w:b/>
          <w:bCs/>
          <w:i/>
          <w:iCs/>
        </w:rPr>
        <w:t xml:space="preserve">Nem </w:t>
      </w:r>
      <w:proofErr w:type="spellStart"/>
      <w:r w:rsidRPr="00817467">
        <w:rPr>
          <w:rFonts w:ascii="Calibri" w:hAnsi="Calibri"/>
          <w:b/>
          <w:bCs/>
          <w:i/>
          <w:iCs/>
        </w:rPr>
        <w:t>kisértékű</w:t>
      </w:r>
      <w:proofErr w:type="spellEnd"/>
      <w:r w:rsidRPr="00817467">
        <w:rPr>
          <w:rFonts w:ascii="Calibri" w:hAnsi="Calibri"/>
        </w:rPr>
        <w:t xml:space="preserve"> projektekre benyújtott projekt adatlap esetén a HBB legkésőbb a pályázat benyújtási időszak megkezdését követő 5. napon döntést köteles hozni.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A HBB ülései nyilvánosak, azokon az egyesület tagsága tanácskozási jog nélkül részt vehet. A HBB – a munkaszervezet közreműködésével - köteles ülésének időpontjáról az ülést megelőzően legkésőbb 10 nappal elektronikus úton tájékoztatni az </w:t>
      </w:r>
      <w:proofErr w:type="spellStart"/>
      <w:r w:rsidRPr="00817467">
        <w:rPr>
          <w:rFonts w:ascii="Calibri" w:hAnsi="Calibri"/>
        </w:rPr>
        <w:t>IH-t</w:t>
      </w:r>
      <w:proofErr w:type="spellEnd"/>
      <w:r w:rsidRPr="00817467">
        <w:rPr>
          <w:rFonts w:ascii="Calibri" w:hAnsi="Calibri"/>
        </w:rPr>
        <w:t>, valamint az illetékes MVH Regionális Kirendeltséget.</w:t>
      </w:r>
    </w:p>
    <w:p w:rsidR="000C49FE" w:rsidRPr="00817467" w:rsidRDefault="000C49FE" w:rsidP="000C49FE">
      <w:pPr>
        <w:jc w:val="both"/>
        <w:rPr>
          <w:rFonts w:ascii="Calibri" w:hAnsi="Calibri"/>
        </w:rPr>
      </w:pPr>
    </w:p>
    <w:p w:rsidR="000C49FE" w:rsidRPr="00817467" w:rsidRDefault="000C49FE" w:rsidP="000C49FE">
      <w:pPr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 w:rsidRPr="00817467">
        <w:rPr>
          <w:rFonts w:ascii="Calibri" w:hAnsi="Calibri"/>
          <w:b/>
          <w:bCs/>
        </w:rPr>
        <w:t>Döntéshozatal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A HBB arra kap felhatalmazást, hogy a LEADER HACS által a LEADER jogcím rendelet alapján közzétett Pályázati felhívásban megjelenő célterületekben, a helyi jogosultsági kritériumként meghatározott LEADER követelményeknek való megfelelést a benyújtott Projekt adatlap formanyomtatvány vonatkozásában előzetesen vizsgálja és </w:t>
      </w:r>
      <w:r w:rsidRPr="00817467">
        <w:rPr>
          <w:rFonts w:ascii="Calibri" w:hAnsi="Calibri"/>
          <w:b/>
          <w:bCs/>
        </w:rPr>
        <w:t>döntés</w:t>
      </w:r>
      <w:r w:rsidRPr="00817467">
        <w:rPr>
          <w:rFonts w:ascii="Calibri" w:hAnsi="Calibri"/>
        </w:rPr>
        <w:t xml:space="preserve">t hozzon 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  <w:proofErr w:type="gramStart"/>
      <w:r w:rsidRPr="00817467">
        <w:rPr>
          <w:rFonts w:ascii="Calibri" w:hAnsi="Calibri"/>
        </w:rPr>
        <w:t>a</w:t>
      </w:r>
      <w:proofErr w:type="gramEnd"/>
      <w:r w:rsidRPr="00817467">
        <w:rPr>
          <w:rFonts w:ascii="Calibri" w:hAnsi="Calibri"/>
        </w:rPr>
        <w:t xml:space="preserve"> későbbiekben pályázatot benyújtani kívánó ügyfelek által benyújtott Projekt adatlapban foglaltak </w:t>
      </w:r>
      <w:proofErr w:type="spellStart"/>
      <w:r w:rsidRPr="00817467">
        <w:rPr>
          <w:rFonts w:ascii="Calibri" w:hAnsi="Calibri"/>
          <w:b/>
          <w:bCs/>
        </w:rPr>
        <w:t>HVS-hez</w:t>
      </w:r>
      <w:proofErr w:type="spellEnd"/>
      <w:r w:rsidRPr="00817467">
        <w:rPr>
          <w:rFonts w:ascii="Calibri" w:hAnsi="Calibri"/>
        </w:rPr>
        <w:t xml:space="preserve">, azaz a célterület vonatkozásában megfogalmazott LEADER kritériumokhoz való </w:t>
      </w:r>
      <w:r w:rsidRPr="00817467">
        <w:rPr>
          <w:rFonts w:ascii="Calibri" w:hAnsi="Calibri"/>
          <w:b/>
          <w:bCs/>
        </w:rPr>
        <w:t>illeszkedés</w:t>
      </w:r>
      <w:r w:rsidRPr="00817467">
        <w:rPr>
          <w:rFonts w:ascii="Calibri" w:hAnsi="Calibri"/>
        </w:rPr>
        <w:t>éről.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ind w:left="360"/>
        <w:jc w:val="center"/>
        <w:rPr>
          <w:rFonts w:ascii="Calibri" w:hAnsi="Calibri"/>
          <w:b/>
          <w:bCs/>
          <w:i/>
          <w:iCs/>
        </w:rPr>
      </w:pPr>
      <w:r w:rsidRPr="00817467">
        <w:rPr>
          <w:rFonts w:ascii="Calibri" w:hAnsi="Calibri"/>
          <w:b/>
          <w:bCs/>
          <w:i/>
          <w:iCs/>
        </w:rPr>
        <w:t>A HBB a projekt javaslatok értékelése során kizárólag a LEADER pályázati felhívás keretében előre meghirdetett kritériumoknak való megfelelésről hozhat döntést.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ind w:left="360"/>
        <w:jc w:val="both"/>
        <w:rPr>
          <w:rFonts w:ascii="Calibri" w:hAnsi="Calibri"/>
          <w:b/>
          <w:bCs/>
        </w:rPr>
      </w:pPr>
      <w:r w:rsidRPr="00817467">
        <w:rPr>
          <w:rFonts w:ascii="Calibri" w:hAnsi="Calibri"/>
        </w:rPr>
        <w:t xml:space="preserve">A döntésről minden esetben a döntést követő 5. munkanapig postai úton, vagy a hivatalos formanyomtatvány </w:t>
      </w:r>
      <w:proofErr w:type="spellStart"/>
      <w:r w:rsidRPr="00817467">
        <w:rPr>
          <w:rFonts w:ascii="Calibri" w:hAnsi="Calibri"/>
        </w:rPr>
        <w:t>szkennelt</w:t>
      </w:r>
      <w:proofErr w:type="spellEnd"/>
      <w:r w:rsidRPr="00817467">
        <w:rPr>
          <w:rFonts w:ascii="Calibri" w:hAnsi="Calibri"/>
        </w:rPr>
        <w:t xml:space="preserve"> változatának elektronikus továbbításával (amennyiben az ügyfél elektronikus postafiókjába kéri az értesítést) a munkaszervezet az IH által rendszeresített formanyomtatványon tájékoztatja az ügyfelet. </w:t>
      </w:r>
      <w:r w:rsidRPr="00817467">
        <w:rPr>
          <w:rFonts w:ascii="Calibri" w:hAnsi="Calibri"/>
          <w:b/>
          <w:bCs/>
        </w:rPr>
        <w:t xml:space="preserve">Amennyiben az ügyfél elutasító nyilatkozatot kap, úgy jogosult arra, hogy átdolgozott formában ismételten benyújtsa Projekt adatlapját a HACS munkaszervezetéhez a </w:t>
      </w:r>
      <w:proofErr w:type="spellStart"/>
      <w:r w:rsidRPr="00817467">
        <w:rPr>
          <w:rFonts w:ascii="Calibri" w:hAnsi="Calibri"/>
          <w:b/>
          <w:bCs/>
        </w:rPr>
        <w:t>HBB-hez</w:t>
      </w:r>
      <w:proofErr w:type="spellEnd"/>
      <w:r w:rsidRPr="00817467">
        <w:rPr>
          <w:rFonts w:ascii="Calibri" w:hAnsi="Calibri"/>
          <w:b/>
          <w:bCs/>
        </w:rPr>
        <w:t xml:space="preserve"> címezve az utolsó HBB ülést megelőző 5. napig. 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autoSpaceDE w:val="0"/>
        <w:ind w:left="360"/>
        <w:jc w:val="center"/>
        <w:rPr>
          <w:rFonts w:ascii="Calibri" w:hAnsi="Calibri"/>
        </w:rPr>
      </w:pPr>
      <w:r w:rsidRPr="00817467">
        <w:rPr>
          <w:rFonts w:ascii="Calibri" w:hAnsi="Calibri"/>
          <w:b/>
          <w:bCs/>
          <w:i/>
          <w:iCs/>
        </w:rPr>
        <w:t xml:space="preserve">A HBB által kiadott döntést és indoklását tartalmazó okirat az ügyfél által benyújtandó LEADER pályázat nem </w:t>
      </w:r>
      <w:proofErr w:type="spellStart"/>
      <w:r w:rsidRPr="00817467">
        <w:rPr>
          <w:rFonts w:ascii="Calibri" w:hAnsi="Calibri"/>
          <w:b/>
          <w:bCs/>
          <w:i/>
          <w:iCs/>
        </w:rPr>
        <w:t>hiánypótoltatható</w:t>
      </w:r>
      <w:proofErr w:type="spellEnd"/>
      <w:r w:rsidRPr="00817467">
        <w:rPr>
          <w:rFonts w:ascii="Calibri" w:hAnsi="Calibri"/>
          <w:b/>
          <w:bCs/>
          <w:i/>
          <w:iCs/>
        </w:rPr>
        <w:t xml:space="preserve"> kötelező melléklete, amelynek csatolásáért az ügyfél a felelős</w:t>
      </w:r>
      <w:r w:rsidRPr="00817467">
        <w:rPr>
          <w:rFonts w:ascii="Calibri" w:hAnsi="Calibri"/>
        </w:rPr>
        <w:t>.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</w:p>
    <w:p w:rsidR="000C49FE" w:rsidRPr="00FB42CD" w:rsidRDefault="000C49FE" w:rsidP="000C49FE">
      <w:pPr>
        <w:ind w:left="360"/>
        <w:jc w:val="both"/>
        <w:rPr>
          <w:rFonts w:ascii="Calibri" w:hAnsi="Calibri"/>
        </w:rPr>
      </w:pPr>
      <w:r w:rsidRPr="00FB42CD">
        <w:rPr>
          <w:rFonts w:ascii="Calibri" w:hAnsi="Calibri"/>
        </w:rPr>
        <w:t xml:space="preserve">A HVS illeszkedést tartalmazó okiratot a LEADER HACS képviseletére jogosult személy és a HBB elnöke, akadályoztatása esetén a HBB alelnöke 3 példányban írja alá. Az okirat egy példánya a </w:t>
      </w:r>
      <w:r w:rsidRPr="00FB42CD">
        <w:rPr>
          <w:rFonts w:ascii="Calibri" w:hAnsi="Calibri"/>
        </w:rPr>
        <w:lastRenderedPageBreak/>
        <w:t xml:space="preserve">LEADER </w:t>
      </w:r>
      <w:proofErr w:type="spellStart"/>
      <w:r w:rsidRPr="00FB42CD">
        <w:rPr>
          <w:rFonts w:ascii="Calibri" w:hAnsi="Calibri"/>
        </w:rPr>
        <w:t>HACS-ot</w:t>
      </w:r>
      <w:proofErr w:type="spellEnd"/>
      <w:r w:rsidRPr="00FB42CD">
        <w:rPr>
          <w:rFonts w:ascii="Calibri" w:hAnsi="Calibri"/>
        </w:rPr>
        <w:t xml:space="preserve"> illeti, két példánya pedig az ügyfelet, melyből egy példányt a pályázathoz csatolva benyújt az MVH részére. 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Az okirat egy példányát a </w:t>
      </w:r>
      <w:r>
        <w:rPr>
          <w:rFonts w:ascii="Calibri" w:hAnsi="Calibri"/>
        </w:rPr>
        <w:t xml:space="preserve">LEADER HACS </w:t>
      </w:r>
      <w:r w:rsidRPr="00817467">
        <w:rPr>
          <w:rFonts w:ascii="Calibri" w:hAnsi="Calibri"/>
        </w:rPr>
        <w:t>munkaszervezet</w:t>
      </w:r>
      <w:r>
        <w:rPr>
          <w:rFonts w:ascii="Calibri" w:hAnsi="Calibri"/>
        </w:rPr>
        <w:t>e</w:t>
      </w:r>
      <w:r w:rsidRPr="00817467">
        <w:rPr>
          <w:rFonts w:ascii="Calibri" w:hAnsi="Calibri"/>
        </w:rPr>
        <w:t xml:space="preserve"> ajánlott levélként megküldi az ügyfélnek a döntést követő 5 napon belül. Amennyiben az ügyfél elektronikus postafiókjába kéri a döntésről szóló kiértesítést, úgy az aláírt változatot </w:t>
      </w:r>
      <w:proofErr w:type="spellStart"/>
      <w:r w:rsidRPr="00817467">
        <w:rPr>
          <w:rFonts w:ascii="Calibri" w:hAnsi="Calibri"/>
        </w:rPr>
        <w:t>szkennelt</w:t>
      </w:r>
      <w:proofErr w:type="spellEnd"/>
      <w:r w:rsidRPr="00817467">
        <w:rPr>
          <w:rFonts w:ascii="Calibri" w:hAnsi="Calibri"/>
        </w:rPr>
        <w:t xml:space="preserve"> formában elektronikus úton is eljuttatja a munkaszervezet az ügyfél számára.</w:t>
      </w:r>
    </w:p>
    <w:p w:rsidR="000C49FE" w:rsidRPr="00817467" w:rsidRDefault="000C49FE" w:rsidP="000C49FE">
      <w:pPr>
        <w:jc w:val="both"/>
        <w:rPr>
          <w:rFonts w:ascii="Calibri" w:hAnsi="Calibri"/>
        </w:rPr>
      </w:pPr>
    </w:p>
    <w:p w:rsidR="000C49FE" w:rsidRPr="00817467" w:rsidRDefault="000C49FE" w:rsidP="000C49FE">
      <w:pPr>
        <w:jc w:val="both"/>
        <w:rPr>
          <w:rFonts w:ascii="Calibri" w:hAnsi="Calibri"/>
          <w:b/>
          <w:bCs/>
        </w:rPr>
      </w:pPr>
      <w:r w:rsidRPr="00817467">
        <w:rPr>
          <w:rFonts w:ascii="Calibri" w:hAnsi="Calibri"/>
          <w:b/>
          <w:bCs/>
        </w:rPr>
        <w:t>. A projekt adatlap formátuma nem módosítható.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 w:rsidRPr="00817467">
        <w:rPr>
          <w:rFonts w:ascii="Calibri" w:hAnsi="Calibri"/>
          <w:b/>
          <w:bCs/>
        </w:rPr>
        <w:t xml:space="preserve"> Jogorvoslat</w:t>
      </w:r>
    </w:p>
    <w:p w:rsidR="000C49FE" w:rsidRPr="00817467" w:rsidRDefault="000C49FE" w:rsidP="000C49FE">
      <w:pPr>
        <w:jc w:val="both"/>
        <w:rPr>
          <w:rFonts w:ascii="Calibri" w:hAnsi="Calibri"/>
        </w:rPr>
      </w:pPr>
    </w:p>
    <w:p w:rsidR="000C49FE" w:rsidRPr="00817467" w:rsidRDefault="000C49FE" w:rsidP="000C49FE">
      <w:pPr>
        <w:ind w:left="426"/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Az ügyfél a HBB döntése ellen </w:t>
      </w:r>
      <w:r w:rsidRPr="00817467">
        <w:rPr>
          <w:rFonts w:ascii="Calibri" w:hAnsi="Calibri"/>
          <w:b/>
          <w:bCs/>
        </w:rPr>
        <w:t>a döntés kézhezvételét követő 5 napon belül fellebbezéssel élhet,</w:t>
      </w:r>
      <w:r w:rsidRPr="00817467">
        <w:rPr>
          <w:rFonts w:ascii="Calibri" w:hAnsi="Calibri"/>
        </w:rPr>
        <w:t xml:space="preserve"> amelyet a LEADER HACS jogi személyiségű szervének legfőbb szervéhez kell címeznie és a LEADER HACS munkaszervezetéhez benyújtania. </w:t>
      </w:r>
    </w:p>
    <w:p w:rsidR="000C49FE" w:rsidRPr="00817467" w:rsidRDefault="000C49FE" w:rsidP="000C49FE">
      <w:pPr>
        <w:autoSpaceDE w:val="0"/>
        <w:ind w:left="360"/>
        <w:jc w:val="both"/>
        <w:rPr>
          <w:rFonts w:ascii="Calibri" w:hAnsi="Calibri"/>
          <w:b/>
          <w:bCs/>
        </w:rPr>
      </w:pPr>
      <w:r w:rsidRPr="00817467">
        <w:rPr>
          <w:rFonts w:ascii="Calibri" w:hAnsi="Calibri"/>
        </w:rPr>
        <w:t xml:space="preserve">A legfőbb döntéshozó szervhez benyújtott fellebbezést a közgyűlés vagy taggyűlés döntése után a HBB elnöke </w:t>
      </w:r>
      <w:proofErr w:type="spellStart"/>
      <w:r w:rsidRPr="00817467">
        <w:rPr>
          <w:rFonts w:ascii="Calibri" w:hAnsi="Calibri"/>
        </w:rPr>
        <w:t>ellenjegyzi</w:t>
      </w:r>
      <w:proofErr w:type="spellEnd"/>
      <w:r w:rsidRPr="00817467">
        <w:rPr>
          <w:rFonts w:ascii="Calibri" w:hAnsi="Calibri"/>
        </w:rPr>
        <w:t xml:space="preserve">. Az ehhez szükséges </w:t>
      </w:r>
      <w:r w:rsidRPr="00817467">
        <w:rPr>
          <w:rFonts w:ascii="Calibri" w:hAnsi="Calibri"/>
          <w:b/>
          <w:bCs/>
        </w:rPr>
        <w:t>formanyomtatványt a HBB eljárásrend melléklete tartalmazza. Alkalmazása kötelező.</w:t>
      </w:r>
    </w:p>
    <w:p w:rsidR="000C49FE" w:rsidRPr="00817467" w:rsidRDefault="000C49FE" w:rsidP="000C49FE">
      <w:pPr>
        <w:ind w:left="426"/>
        <w:jc w:val="both"/>
        <w:rPr>
          <w:rFonts w:ascii="Calibri" w:hAnsi="Calibri"/>
        </w:rPr>
      </w:pPr>
    </w:p>
    <w:p w:rsidR="000C49FE" w:rsidRPr="00817467" w:rsidRDefault="000C49FE" w:rsidP="000C49FE">
      <w:pPr>
        <w:ind w:left="426"/>
        <w:jc w:val="both"/>
        <w:rPr>
          <w:rFonts w:ascii="Calibri" w:hAnsi="Calibri"/>
        </w:rPr>
      </w:pPr>
      <w:r w:rsidRPr="00817467">
        <w:rPr>
          <w:rFonts w:ascii="Calibri" w:hAnsi="Calibri"/>
        </w:rPr>
        <w:t>A döntést követő 5 napon belül a HBB a munkaszervezet közreműködésével kiállítja és megküldi a célterület vonatkozásában megfogalmazott LEADER kritériumokhoz való illeszkedésről szóló támogató vagy elutasító nyilatkozatot az ügyfélnek.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  <w:b/>
          <w:bCs/>
          <w:sz w:val="28"/>
          <w:szCs w:val="28"/>
        </w:rPr>
      </w:pPr>
    </w:p>
    <w:p w:rsidR="000C49FE" w:rsidRPr="00817467" w:rsidRDefault="000C49FE" w:rsidP="000C49FE">
      <w:pPr>
        <w:ind w:left="360"/>
        <w:jc w:val="both"/>
        <w:rPr>
          <w:rFonts w:ascii="Calibri" w:hAnsi="Calibri"/>
          <w:b/>
          <w:bCs/>
          <w:sz w:val="28"/>
          <w:szCs w:val="28"/>
        </w:rPr>
      </w:pPr>
      <w:r w:rsidRPr="00817467">
        <w:rPr>
          <w:rFonts w:ascii="Calibri" w:hAnsi="Calibri"/>
          <w:b/>
          <w:bCs/>
          <w:sz w:val="28"/>
          <w:szCs w:val="28"/>
        </w:rPr>
        <w:t>V. Összeférhetetlenség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  <w:b/>
          <w:bCs/>
          <w:sz w:val="28"/>
          <w:szCs w:val="28"/>
        </w:rPr>
      </w:pP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A HBB tag és az ügyfél köteles, büntetőjogi felelőssége tudatában összeférhetetlenségével kapcsolatban nyilatkozni, amennyiben az összeférhetetlenség alább felsorolt esetei közül bármelyik fennáll, vagy egyéb, a projekt adatlap elbírálást befolyásoló összeférhetetlenségi tényező áll fenn: 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  <w:r w:rsidRPr="00817467">
        <w:rPr>
          <w:rFonts w:ascii="Calibri" w:hAnsi="Calibri"/>
        </w:rPr>
        <w:t>A projekt javaslat elbírálása szempontjából összeférhetetlenség áll fenn azon HBB taggal kapcsolatban, aki</w:t>
      </w:r>
    </w:p>
    <w:p w:rsidR="000C49FE" w:rsidRPr="00817467" w:rsidRDefault="000C49FE" w:rsidP="000C49FE">
      <w:pPr>
        <w:numPr>
          <w:ilvl w:val="0"/>
          <w:numId w:val="3"/>
        </w:numPr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az adott Projekt adatlapot benyújtotta vagy a benyújtó szervezetnek a képviselője, vagy az ügyfélnek a </w:t>
      </w:r>
      <w:proofErr w:type="spellStart"/>
      <w:r w:rsidRPr="00817467">
        <w:rPr>
          <w:rFonts w:ascii="Calibri" w:hAnsi="Calibri"/>
        </w:rPr>
        <w:t>Ptk-ban</w:t>
      </w:r>
      <w:proofErr w:type="spellEnd"/>
      <w:r w:rsidRPr="00817467">
        <w:rPr>
          <w:rFonts w:ascii="Calibri" w:hAnsi="Calibri"/>
        </w:rPr>
        <w:t xml:space="preserve"> meghatározott hozzátartozója; </w:t>
      </w:r>
    </w:p>
    <w:p w:rsidR="000C49FE" w:rsidRPr="00817467" w:rsidRDefault="000C49FE" w:rsidP="000C49FE">
      <w:pPr>
        <w:numPr>
          <w:ilvl w:val="0"/>
          <w:numId w:val="3"/>
        </w:numPr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vagy akinek a </w:t>
      </w:r>
      <w:proofErr w:type="spellStart"/>
      <w:r w:rsidRPr="00817467">
        <w:rPr>
          <w:rFonts w:ascii="Calibri" w:hAnsi="Calibri"/>
        </w:rPr>
        <w:t>Ptk-ban</w:t>
      </w:r>
      <w:proofErr w:type="spellEnd"/>
      <w:r w:rsidRPr="00817467">
        <w:rPr>
          <w:rFonts w:ascii="Calibri" w:hAnsi="Calibri"/>
        </w:rPr>
        <w:t xml:space="preserve"> meghatározott hozzátartozója a pályázóval azonos gazdasági társaságban tagsággal rendelkezik; </w:t>
      </w:r>
    </w:p>
    <w:p w:rsidR="000C49FE" w:rsidRPr="00817467" w:rsidRDefault="000C49FE" w:rsidP="000C49FE">
      <w:pPr>
        <w:numPr>
          <w:ilvl w:val="0"/>
          <w:numId w:val="3"/>
        </w:numPr>
        <w:jc w:val="both"/>
        <w:rPr>
          <w:rFonts w:ascii="Calibri" w:hAnsi="Calibri"/>
        </w:rPr>
      </w:pPr>
      <w:r w:rsidRPr="00817467">
        <w:rPr>
          <w:rFonts w:ascii="Calibri" w:hAnsi="Calibri"/>
        </w:rPr>
        <w:t>a döntéssel érintett projekt javaslatot benyújtó szervezet tagja</w:t>
      </w:r>
    </w:p>
    <w:p w:rsidR="000C49FE" w:rsidRPr="00817467" w:rsidRDefault="000C49FE" w:rsidP="000C49FE">
      <w:pPr>
        <w:numPr>
          <w:ilvl w:val="0"/>
          <w:numId w:val="3"/>
        </w:numPr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az ügyféllel folyamatban levő peres eljárásban érintett. 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  <w:r w:rsidRPr="00817467">
        <w:rPr>
          <w:rFonts w:ascii="Calibri" w:hAnsi="Calibri"/>
        </w:rPr>
        <w:t>A nyilatkozat tétel elmulasztása esetén, amennyiben az összeférhetetlenséggel kapcsolatos információ jut a HBB, a LEADER HACS, az MVH vagy az IH tudomására a projekt javaslattal kapcsolatban, az a projekt javaslat további eljárásból való kizárását vonja maga után.</w:t>
      </w:r>
    </w:p>
    <w:p w:rsidR="000C49FE" w:rsidRPr="00817467" w:rsidRDefault="000C49FE" w:rsidP="000C49FE">
      <w:pPr>
        <w:ind w:left="360" w:firstLine="66"/>
        <w:jc w:val="both"/>
        <w:rPr>
          <w:rFonts w:ascii="Calibri" w:hAnsi="Calibri"/>
        </w:rPr>
      </w:pPr>
    </w:p>
    <w:p w:rsidR="000C49FE" w:rsidRPr="00817467" w:rsidRDefault="000C49FE" w:rsidP="000C49FE">
      <w:pPr>
        <w:jc w:val="both"/>
        <w:rPr>
          <w:rFonts w:ascii="Calibri" w:hAnsi="Calibri"/>
        </w:rPr>
      </w:pPr>
    </w:p>
    <w:p w:rsidR="000C49FE" w:rsidRPr="00817467" w:rsidRDefault="000C49FE" w:rsidP="000C49FE">
      <w:pPr>
        <w:ind w:left="360"/>
        <w:jc w:val="both"/>
        <w:rPr>
          <w:rFonts w:ascii="Calibri" w:hAnsi="Calibri"/>
          <w:b/>
          <w:bCs/>
          <w:sz w:val="28"/>
          <w:szCs w:val="28"/>
        </w:rPr>
      </w:pPr>
      <w:r w:rsidRPr="00817467">
        <w:rPr>
          <w:rFonts w:ascii="Calibri" w:hAnsi="Calibri"/>
          <w:b/>
          <w:bCs/>
          <w:sz w:val="28"/>
          <w:szCs w:val="28"/>
        </w:rPr>
        <w:t xml:space="preserve">VI. Adatvédelem: </w:t>
      </w:r>
    </w:p>
    <w:p w:rsidR="000C49FE" w:rsidRPr="00817467" w:rsidRDefault="000C49FE" w:rsidP="000C49FE">
      <w:pPr>
        <w:ind w:left="360"/>
        <w:jc w:val="both"/>
        <w:rPr>
          <w:rFonts w:ascii="Calibri" w:hAnsi="Calibri"/>
        </w:rPr>
      </w:pPr>
      <w:r w:rsidRPr="00817467">
        <w:rPr>
          <w:rFonts w:ascii="Calibri" w:hAnsi="Calibri"/>
        </w:rPr>
        <w:t xml:space="preserve">A HACS munkaszervezete tisztségviselője és projekt adatlapot kezelő munkavállalója, a HBB tagjai titoktartási nyilatkozatot kötelesek tenni a projekt javaslatokban foglalt adatok vonatkozásában. Az ügyfél a projekt adatlapon lévő nyilatkozatával járul hozzá az adatainak és a projekt adatainak a HBB nyilvános ülésen való tárgyalásához. </w:t>
      </w:r>
    </w:p>
    <w:p w:rsidR="000C49FE" w:rsidRPr="00817467" w:rsidRDefault="000C49FE" w:rsidP="000C49FE">
      <w:pPr>
        <w:pStyle w:val="Cmsor2"/>
        <w:pageBreakBefore/>
        <w:rPr>
          <w:rFonts w:ascii="Calibri" w:hAnsi="Calibri"/>
        </w:rPr>
      </w:pPr>
      <w:bookmarkStart w:id="2" w:name="_Toc299044340"/>
      <w:r>
        <w:rPr>
          <w:rFonts w:ascii="Calibri" w:hAnsi="Calibri"/>
        </w:rPr>
        <w:lastRenderedPageBreak/>
        <w:t>2</w:t>
      </w:r>
      <w:r w:rsidRPr="00817467">
        <w:rPr>
          <w:rFonts w:ascii="Calibri" w:hAnsi="Calibri"/>
        </w:rPr>
        <w:t>. számú melléklet: Projekt javaslat adatlap</w:t>
      </w:r>
      <w:bookmarkEnd w:id="2"/>
    </w:p>
    <w:p w:rsidR="000C49FE" w:rsidRPr="00817467" w:rsidRDefault="000C49FE" w:rsidP="000C49FE">
      <w:pPr>
        <w:jc w:val="center"/>
        <w:rPr>
          <w:rFonts w:ascii="Calibri" w:hAnsi="Calibri"/>
          <w:b/>
          <w:bCs/>
          <w:sz w:val="36"/>
          <w:szCs w:val="36"/>
          <w:u w:val="single"/>
        </w:rPr>
      </w:pPr>
    </w:p>
    <w:p w:rsidR="000C49FE" w:rsidRPr="00817467" w:rsidRDefault="000C49FE" w:rsidP="000C49FE">
      <w:pPr>
        <w:jc w:val="center"/>
        <w:rPr>
          <w:rFonts w:ascii="Calibri" w:hAnsi="Calibri"/>
          <w:b/>
          <w:bCs/>
          <w:sz w:val="36"/>
          <w:szCs w:val="36"/>
          <w:u w:val="single"/>
        </w:rPr>
      </w:pPr>
      <w:r w:rsidRPr="00817467">
        <w:rPr>
          <w:rFonts w:ascii="Calibri" w:hAnsi="Calibri"/>
          <w:b/>
          <w:bCs/>
          <w:sz w:val="36"/>
          <w:szCs w:val="36"/>
          <w:u w:val="single"/>
        </w:rPr>
        <w:t>Projekt adatlap</w:t>
      </w:r>
    </w:p>
    <w:p w:rsidR="000C49FE" w:rsidRPr="00817467" w:rsidRDefault="000C49FE" w:rsidP="000C49FE">
      <w:pPr>
        <w:jc w:val="center"/>
        <w:rPr>
          <w:rFonts w:ascii="Calibri" w:hAnsi="Calibri"/>
          <w:sz w:val="36"/>
          <w:szCs w:val="36"/>
        </w:rPr>
      </w:pPr>
    </w:p>
    <w:p w:rsidR="000C49FE" w:rsidRPr="00817467" w:rsidRDefault="000C49FE" w:rsidP="000C49FE">
      <w:pPr>
        <w:rPr>
          <w:rFonts w:ascii="Calibri" w:hAnsi="Calibri"/>
          <w:b/>
          <w:u w:val="single"/>
        </w:rPr>
      </w:pPr>
      <w:r w:rsidRPr="00817467">
        <w:rPr>
          <w:rFonts w:ascii="Calibri" w:hAnsi="Calibri"/>
          <w:b/>
          <w:u w:val="single"/>
        </w:rPr>
        <w:t>1.Ügyfél adatai</w:t>
      </w:r>
    </w:p>
    <w:p w:rsidR="000C49FE" w:rsidRPr="00817467" w:rsidRDefault="000C49FE" w:rsidP="000C49FE">
      <w:pPr>
        <w:rPr>
          <w:rFonts w:ascii="Calibri" w:hAnsi="Calibri"/>
        </w:rPr>
      </w:pPr>
    </w:p>
    <w:p w:rsidR="000C49FE" w:rsidRPr="00817467" w:rsidRDefault="000C49FE" w:rsidP="000C49FE">
      <w:pPr>
        <w:rPr>
          <w:rFonts w:ascii="Calibri" w:hAnsi="Calibri"/>
        </w:rPr>
      </w:pPr>
      <w:r w:rsidRPr="00817467">
        <w:rPr>
          <w:rFonts w:ascii="Calibri" w:hAnsi="Calibri"/>
        </w:rPr>
        <w:t>Regisztrációs szám:</w:t>
      </w:r>
      <w:r w:rsidRPr="00817467">
        <w:rPr>
          <w:rFonts w:ascii="Calibri" w:hAnsi="Calibri"/>
        </w:rPr>
        <w:tab/>
      </w:r>
    </w:p>
    <w:p w:rsidR="000C49FE" w:rsidRPr="00817467" w:rsidRDefault="000C49FE" w:rsidP="000C49FE">
      <w:pPr>
        <w:rPr>
          <w:rFonts w:ascii="Calibri" w:hAnsi="Calibri"/>
        </w:rPr>
      </w:pPr>
    </w:p>
    <w:p w:rsidR="000C49FE" w:rsidRPr="00817467" w:rsidRDefault="000C49FE" w:rsidP="000C49FE">
      <w:pPr>
        <w:rPr>
          <w:rFonts w:ascii="Calibri" w:hAnsi="Calibri"/>
        </w:rPr>
      </w:pPr>
      <w:r w:rsidRPr="00817467">
        <w:rPr>
          <w:rFonts w:ascii="Calibri" w:hAnsi="Calibri"/>
        </w:rPr>
        <w:t xml:space="preserve">Ügyfél minősítési kódja: </w:t>
      </w:r>
    </w:p>
    <w:bookmarkStart w:id="3" w:name="Jel%C3%B6l%C5%912"/>
    <w:p w:rsidR="000C49FE" w:rsidRPr="00817467" w:rsidRDefault="000C49FE" w:rsidP="000C49FE">
      <w:pPr>
        <w:ind w:left="2880"/>
        <w:rPr>
          <w:rFonts w:ascii="Calibri" w:hAnsi="Calibri"/>
          <w:i/>
          <w:iCs/>
        </w:rPr>
      </w:pPr>
      <w:r w:rsidRPr="00817467">
        <w:rPr>
          <w:rFonts w:ascii="Calibri" w:hAnsi="Calibri"/>
          <w:i/>
          <w:iCs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7467">
        <w:rPr>
          <w:rFonts w:ascii="Calibri" w:hAnsi="Calibri"/>
        </w:rPr>
        <w:instrText xml:space="preserve"> FORMCHECKBOX </w:instrText>
      </w:r>
      <w:r w:rsidRPr="00817467">
        <w:rPr>
          <w:rFonts w:ascii="Calibri" w:hAnsi="Calibri"/>
          <w:i/>
          <w:iCs/>
        </w:rPr>
      </w:r>
      <w:r w:rsidRPr="00817467">
        <w:rPr>
          <w:rFonts w:ascii="Calibri" w:hAnsi="Calibri"/>
          <w:i/>
          <w:iCs/>
        </w:rPr>
        <w:fldChar w:fldCharType="end"/>
      </w:r>
      <w:bookmarkEnd w:id="3"/>
      <w:r w:rsidRPr="00817467">
        <w:rPr>
          <w:rFonts w:ascii="Calibri" w:hAnsi="Calibri"/>
          <w:i/>
          <w:iCs/>
        </w:rPr>
        <w:t xml:space="preserve"> </w:t>
      </w:r>
      <w:r w:rsidRPr="00817467">
        <w:rPr>
          <w:rFonts w:ascii="Calibri" w:hAnsi="Calibri"/>
          <w:i/>
          <w:iCs/>
        </w:rPr>
        <w:tab/>
        <w:t>1 - Belföldi természetes személy;</w:t>
      </w:r>
    </w:p>
    <w:bookmarkStart w:id="4" w:name="Jel%C3%B6l%C5%913"/>
    <w:p w:rsidR="000C49FE" w:rsidRPr="00817467" w:rsidRDefault="000C49FE" w:rsidP="000C49FE">
      <w:pPr>
        <w:ind w:left="2880"/>
        <w:rPr>
          <w:rFonts w:ascii="Calibri" w:hAnsi="Calibri"/>
          <w:i/>
          <w:iCs/>
        </w:rPr>
      </w:pPr>
      <w:r w:rsidRPr="00817467">
        <w:rPr>
          <w:rFonts w:ascii="Calibri" w:hAnsi="Calibri"/>
          <w:i/>
          <w:iCs/>
        </w:rPr>
        <w:fldChar w:fldCharType="begin">
          <w:ffData>
            <w:name w:val="Jelölő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7467">
        <w:rPr>
          <w:rFonts w:ascii="Calibri" w:hAnsi="Calibri"/>
        </w:rPr>
        <w:instrText xml:space="preserve"> FORMCHECKBOX </w:instrText>
      </w:r>
      <w:r w:rsidRPr="00817467">
        <w:rPr>
          <w:rFonts w:ascii="Calibri" w:hAnsi="Calibri"/>
          <w:i/>
          <w:iCs/>
        </w:rPr>
      </w:r>
      <w:r w:rsidRPr="00817467">
        <w:rPr>
          <w:rFonts w:ascii="Calibri" w:hAnsi="Calibri"/>
          <w:i/>
          <w:iCs/>
        </w:rPr>
        <w:fldChar w:fldCharType="end"/>
      </w:r>
      <w:bookmarkEnd w:id="4"/>
      <w:r w:rsidRPr="00817467">
        <w:rPr>
          <w:rFonts w:ascii="Calibri" w:hAnsi="Calibri"/>
          <w:i/>
          <w:iCs/>
        </w:rPr>
        <w:tab/>
        <w:t xml:space="preserve">2 </w:t>
      </w:r>
      <w:proofErr w:type="spellStart"/>
      <w:r w:rsidRPr="00817467">
        <w:rPr>
          <w:rFonts w:ascii="Calibri" w:hAnsi="Calibri"/>
          <w:i/>
          <w:iCs/>
        </w:rPr>
        <w:t>-Mikrovállalkozás</w:t>
      </w:r>
      <w:proofErr w:type="spellEnd"/>
      <w:r w:rsidRPr="00817467">
        <w:rPr>
          <w:rFonts w:ascii="Calibri" w:hAnsi="Calibri"/>
          <w:i/>
          <w:iCs/>
        </w:rPr>
        <w:t>;</w:t>
      </w:r>
    </w:p>
    <w:bookmarkStart w:id="5" w:name="Jel%C3%B6l%C5%914"/>
    <w:p w:rsidR="000C49FE" w:rsidRPr="00817467" w:rsidRDefault="000C49FE" w:rsidP="000C49FE">
      <w:pPr>
        <w:ind w:left="2880"/>
        <w:rPr>
          <w:rFonts w:ascii="Calibri" w:hAnsi="Calibri"/>
          <w:i/>
          <w:iCs/>
        </w:rPr>
      </w:pPr>
      <w:r w:rsidRPr="00817467">
        <w:rPr>
          <w:rFonts w:ascii="Calibri" w:hAnsi="Calibri"/>
          <w:i/>
          <w:iCs/>
        </w:rPr>
        <w:fldChar w:fldCharType="begin">
          <w:ffData>
            <w:name w:val="Jelölő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7467">
        <w:rPr>
          <w:rFonts w:ascii="Calibri" w:hAnsi="Calibri"/>
        </w:rPr>
        <w:instrText xml:space="preserve"> FORMCHECKBOX </w:instrText>
      </w:r>
      <w:r w:rsidRPr="00817467">
        <w:rPr>
          <w:rFonts w:ascii="Calibri" w:hAnsi="Calibri"/>
          <w:i/>
          <w:iCs/>
        </w:rPr>
      </w:r>
      <w:r w:rsidRPr="00817467">
        <w:rPr>
          <w:rFonts w:ascii="Calibri" w:hAnsi="Calibri"/>
          <w:i/>
          <w:iCs/>
        </w:rPr>
        <w:fldChar w:fldCharType="end"/>
      </w:r>
      <w:bookmarkEnd w:id="5"/>
      <w:r w:rsidRPr="00817467">
        <w:rPr>
          <w:rFonts w:ascii="Calibri" w:hAnsi="Calibri"/>
          <w:i/>
          <w:iCs/>
        </w:rPr>
        <w:t xml:space="preserve"> </w:t>
      </w:r>
      <w:r w:rsidRPr="00817467">
        <w:rPr>
          <w:rFonts w:ascii="Calibri" w:hAnsi="Calibri"/>
          <w:i/>
          <w:iCs/>
        </w:rPr>
        <w:tab/>
        <w:t>3 - Kisvállalkozás;</w:t>
      </w:r>
    </w:p>
    <w:bookmarkStart w:id="6" w:name="Jel%C3%B6l%C5%915"/>
    <w:p w:rsidR="000C49FE" w:rsidRPr="00817467" w:rsidRDefault="000C49FE" w:rsidP="000C49FE">
      <w:pPr>
        <w:ind w:left="2880"/>
        <w:rPr>
          <w:rFonts w:ascii="Calibri" w:hAnsi="Calibri"/>
          <w:i/>
          <w:iCs/>
        </w:rPr>
      </w:pPr>
      <w:r w:rsidRPr="00817467">
        <w:rPr>
          <w:rFonts w:ascii="Calibri" w:hAnsi="Calibri"/>
          <w:i/>
          <w:iCs/>
        </w:rPr>
        <w:fldChar w:fldCharType="begin">
          <w:ffData>
            <w:name w:val="Jelölő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7467">
        <w:rPr>
          <w:rFonts w:ascii="Calibri" w:hAnsi="Calibri"/>
        </w:rPr>
        <w:instrText xml:space="preserve"> FORMCHECKBOX </w:instrText>
      </w:r>
      <w:r w:rsidRPr="00817467">
        <w:rPr>
          <w:rFonts w:ascii="Calibri" w:hAnsi="Calibri"/>
          <w:i/>
          <w:iCs/>
        </w:rPr>
      </w:r>
      <w:r w:rsidRPr="00817467">
        <w:rPr>
          <w:rFonts w:ascii="Calibri" w:hAnsi="Calibri"/>
          <w:i/>
          <w:iCs/>
        </w:rPr>
        <w:fldChar w:fldCharType="end"/>
      </w:r>
      <w:bookmarkEnd w:id="6"/>
      <w:r w:rsidRPr="00817467">
        <w:rPr>
          <w:rFonts w:ascii="Calibri" w:hAnsi="Calibri"/>
          <w:i/>
          <w:iCs/>
        </w:rPr>
        <w:t xml:space="preserve"> </w:t>
      </w:r>
      <w:r w:rsidRPr="00817467">
        <w:rPr>
          <w:rFonts w:ascii="Calibri" w:hAnsi="Calibri"/>
          <w:i/>
          <w:iCs/>
        </w:rPr>
        <w:tab/>
        <w:t>4 - Középvállalkozás;</w:t>
      </w:r>
    </w:p>
    <w:bookmarkStart w:id="7" w:name="Jel%C3%B6l%C5%916"/>
    <w:p w:rsidR="000C49FE" w:rsidRPr="00817467" w:rsidRDefault="000C49FE" w:rsidP="000C49FE">
      <w:pPr>
        <w:ind w:left="2880"/>
        <w:rPr>
          <w:rFonts w:ascii="Calibri" w:hAnsi="Calibri"/>
          <w:i/>
          <w:iCs/>
        </w:rPr>
      </w:pPr>
      <w:r w:rsidRPr="00817467">
        <w:rPr>
          <w:rFonts w:ascii="Calibri" w:hAnsi="Calibri"/>
          <w:i/>
          <w:iCs/>
        </w:rPr>
        <w:fldChar w:fldCharType="begin">
          <w:ffData>
            <w:name w:val="Jelölő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7467">
        <w:rPr>
          <w:rFonts w:ascii="Calibri" w:hAnsi="Calibri"/>
        </w:rPr>
        <w:instrText xml:space="preserve"> FORMCHECKBOX </w:instrText>
      </w:r>
      <w:r w:rsidRPr="00817467">
        <w:rPr>
          <w:rFonts w:ascii="Calibri" w:hAnsi="Calibri"/>
          <w:i/>
          <w:iCs/>
        </w:rPr>
      </w:r>
      <w:r w:rsidRPr="00817467">
        <w:rPr>
          <w:rFonts w:ascii="Calibri" w:hAnsi="Calibri"/>
          <w:i/>
          <w:iCs/>
        </w:rPr>
        <w:fldChar w:fldCharType="end"/>
      </w:r>
      <w:bookmarkEnd w:id="7"/>
      <w:r w:rsidRPr="00817467">
        <w:rPr>
          <w:rFonts w:ascii="Calibri" w:hAnsi="Calibri"/>
          <w:i/>
          <w:iCs/>
        </w:rPr>
        <w:t xml:space="preserve"> </w:t>
      </w:r>
      <w:r w:rsidRPr="00817467">
        <w:rPr>
          <w:rFonts w:ascii="Calibri" w:hAnsi="Calibri"/>
          <w:i/>
          <w:iCs/>
        </w:rPr>
        <w:tab/>
        <w:t>5 - 1-4-be nem tartozó vállalkozás;</w:t>
      </w:r>
    </w:p>
    <w:bookmarkStart w:id="8" w:name="Jel%C3%B6l%C5%917"/>
    <w:p w:rsidR="000C49FE" w:rsidRPr="00817467" w:rsidRDefault="000C49FE" w:rsidP="000C49FE">
      <w:pPr>
        <w:ind w:left="2880"/>
        <w:rPr>
          <w:rFonts w:ascii="Calibri" w:hAnsi="Calibri"/>
          <w:i/>
          <w:iCs/>
        </w:rPr>
      </w:pPr>
      <w:r w:rsidRPr="00817467">
        <w:rPr>
          <w:rFonts w:ascii="Calibri" w:hAnsi="Calibri"/>
          <w:i/>
          <w:iCs/>
        </w:rPr>
        <w:fldChar w:fldCharType="begin">
          <w:ffData>
            <w:name w:val="Jelölő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7467">
        <w:rPr>
          <w:rFonts w:ascii="Calibri" w:hAnsi="Calibri"/>
        </w:rPr>
        <w:instrText xml:space="preserve"> FORMCHECKBOX </w:instrText>
      </w:r>
      <w:r w:rsidRPr="00817467">
        <w:rPr>
          <w:rFonts w:ascii="Calibri" w:hAnsi="Calibri"/>
          <w:i/>
          <w:iCs/>
        </w:rPr>
      </w:r>
      <w:r w:rsidRPr="00817467">
        <w:rPr>
          <w:rFonts w:ascii="Calibri" w:hAnsi="Calibri"/>
          <w:i/>
          <w:iCs/>
        </w:rPr>
        <w:fldChar w:fldCharType="end"/>
      </w:r>
      <w:bookmarkEnd w:id="8"/>
      <w:r w:rsidRPr="00817467">
        <w:rPr>
          <w:rFonts w:ascii="Calibri" w:hAnsi="Calibri"/>
          <w:i/>
          <w:iCs/>
        </w:rPr>
        <w:t xml:space="preserve"> </w:t>
      </w:r>
      <w:r w:rsidRPr="00817467">
        <w:rPr>
          <w:rFonts w:ascii="Calibri" w:hAnsi="Calibri"/>
          <w:i/>
          <w:iCs/>
        </w:rPr>
        <w:tab/>
        <w:t>6 - Nonprofit szervezet államháztartáson belül;</w:t>
      </w:r>
    </w:p>
    <w:bookmarkStart w:id="9" w:name="Jel%C3%B6l%C5%918"/>
    <w:p w:rsidR="000C49FE" w:rsidRPr="00817467" w:rsidRDefault="000C49FE" w:rsidP="000C49FE">
      <w:pPr>
        <w:ind w:left="2880"/>
        <w:rPr>
          <w:rFonts w:ascii="Calibri" w:hAnsi="Calibri"/>
          <w:i/>
          <w:iCs/>
        </w:rPr>
      </w:pPr>
      <w:r w:rsidRPr="00817467">
        <w:rPr>
          <w:rFonts w:ascii="Calibri" w:hAnsi="Calibri"/>
          <w:i/>
          <w:iCs/>
        </w:rPr>
        <w:fldChar w:fldCharType="begin">
          <w:ffData>
            <w:name w:val="Jelölő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7467">
        <w:rPr>
          <w:rFonts w:ascii="Calibri" w:hAnsi="Calibri"/>
        </w:rPr>
        <w:instrText xml:space="preserve"> FORMCHECKBOX </w:instrText>
      </w:r>
      <w:r w:rsidRPr="00817467">
        <w:rPr>
          <w:rFonts w:ascii="Calibri" w:hAnsi="Calibri"/>
          <w:i/>
          <w:iCs/>
        </w:rPr>
      </w:r>
      <w:r w:rsidRPr="00817467">
        <w:rPr>
          <w:rFonts w:ascii="Calibri" w:hAnsi="Calibri"/>
          <w:i/>
          <w:iCs/>
        </w:rPr>
        <w:fldChar w:fldCharType="end"/>
      </w:r>
      <w:bookmarkEnd w:id="9"/>
      <w:r w:rsidRPr="00817467">
        <w:rPr>
          <w:rFonts w:ascii="Calibri" w:hAnsi="Calibri"/>
          <w:i/>
          <w:iCs/>
        </w:rPr>
        <w:t xml:space="preserve"> </w:t>
      </w:r>
      <w:r w:rsidRPr="00817467">
        <w:rPr>
          <w:rFonts w:ascii="Calibri" w:hAnsi="Calibri"/>
          <w:i/>
          <w:iCs/>
        </w:rPr>
        <w:tab/>
        <w:t>7 - Nonprofit szervezet államháztartáson kívül.</w:t>
      </w:r>
    </w:p>
    <w:p w:rsidR="000C49FE" w:rsidRPr="00817467" w:rsidRDefault="000C49FE" w:rsidP="000C49FE">
      <w:pPr>
        <w:rPr>
          <w:rFonts w:ascii="Calibri" w:hAnsi="Calibri"/>
        </w:rPr>
      </w:pPr>
    </w:p>
    <w:p w:rsidR="000C49FE" w:rsidRPr="00817467" w:rsidRDefault="000C49FE" w:rsidP="000C49FE">
      <w:pPr>
        <w:rPr>
          <w:rFonts w:ascii="Calibri" w:hAnsi="Calibri"/>
        </w:rPr>
      </w:pPr>
      <w:r w:rsidRPr="00817467">
        <w:rPr>
          <w:rFonts w:ascii="Calibri" w:hAnsi="Calibri"/>
        </w:rPr>
        <w:t xml:space="preserve">Név: </w:t>
      </w:r>
      <w:bookmarkStart w:id="10" w:name="Sz%C3%B6veg1"/>
      <w:r w:rsidRPr="00817467">
        <w:rPr>
          <w:rFonts w:ascii="Calibri" w:hAnsi="Calibri"/>
        </w:rPr>
        <w:fldChar w:fldCharType="begin"/>
      </w:r>
      <w:r w:rsidRPr="00817467">
        <w:rPr>
          <w:rFonts w:ascii="Calibri" w:hAnsi="Calibri"/>
        </w:rPr>
        <w:instrText xml:space="preserve"> FILLIN "Szöveg1"</w:instrText>
      </w:r>
      <w:r w:rsidRPr="00817467">
        <w:rPr>
          <w:rFonts w:ascii="Calibri" w:hAnsi="Calibri"/>
        </w:rPr>
        <w:fldChar w:fldCharType="separate"/>
      </w:r>
      <w:r w:rsidRPr="00817467">
        <w:t>     </w:t>
      </w:r>
      <w:r w:rsidRPr="00817467">
        <w:rPr>
          <w:rFonts w:ascii="Calibri" w:hAnsi="Calibri"/>
        </w:rPr>
        <w:fldChar w:fldCharType="end"/>
      </w:r>
      <w:bookmarkEnd w:id="10"/>
      <w:r w:rsidRPr="00817467">
        <w:rPr>
          <w:rFonts w:ascii="Calibri" w:hAnsi="Calibri"/>
        </w:rPr>
        <w:t xml:space="preserve"> </w:t>
      </w:r>
    </w:p>
    <w:p w:rsidR="000C49FE" w:rsidRPr="00817467" w:rsidRDefault="000C49FE" w:rsidP="000C49FE">
      <w:pPr>
        <w:rPr>
          <w:rFonts w:ascii="Calibri" w:hAnsi="Calibri"/>
        </w:rPr>
      </w:pPr>
    </w:p>
    <w:p w:rsidR="000C49FE" w:rsidRPr="00817467" w:rsidRDefault="000C49FE" w:rsidP="000C49FE">
      <w:pPr>
        <w:rPr>
          <w:rFonts w:ascii="Calibri" w:hAnsi="Calibri"/>
          <w:i/>
          <w:iCs/>
        </w:rPr>
      </w:pPr>
      <w:r w:rsidRPr="00817467">
        <w:rPr>
          <w:rFonts w:ascii="Calibri" w:hAnsi="Calibri"/>
        </w:rPr>
        <w:t xml:space="preserve">Az ügyfél értesítési címe, ahová a döntés eredménye megküldését kéri </w:t>
      </w:r>
      <w:r w:rsidRPr="00817467">
        <w:rPr>
          <w:rFonts w:ascii="Calibri" w:hAnsi="Calibri"/>
          <w:i/>
          <w:iCs/>
        </w:rPr>
        <w:t>(kizárólag egy értesítési cím jelölhető be; elektronikus postafiókba történő kézbesítés esetén a kiküldés időpontja számít a kézbesítés időpontjának):</w:t>
      </w:r>
    </w:p>
    <w:p w:rsidR="000C49FE" w:rsidRPr="00817467" w:rsidRDefault="000C49FE" w:rsidP="000C49FE">
      <w:pPr>
        <w:rPr>
          <w:rFonts w:ascii="Calibri" w:hAnsi="Calibri"/>
          <w:i/>
          <w:iCs/>
        </w:rPr>
      </w:pPr>
    </w:p>
    <w:p w:rsidR="000C49FE" w:rsidRPr="00817467" w:rsidRDefault="000C49FE" w:rsidP="000C49FE">
      <w:pPr>
        <w:numPr>
          <w:ilvl w:val="0"/>
          <w:numId w:val="6"/>
        </w:numPr>
        <w:spacing w:after="200" w:line="276" w:lineRule="auto"/>
        <w:rPr>
          <w:rFonts w:ascii="Calibri" w:hAnsi="Calibri"/>
        </w:rPr>
      </w:pPr>
      <w:r w:rsidRPr="00817467">
        <w:rPr>
          <w:rFonts w:ascii="Calibri" w:hAnsi="Calibri"/>
        </w:rPr>
        <w:t xml:space="preserve">Postai levelezési cím: </w:t>
      </w:r>
      <w:r w:rsidRPr="00817467">
        <w:rPr>
          <w:rFonts w:ascii="Calibri" w:hAnsi="Calibri"/>
        </w:rPr>
        <w:fldChar w:fldCharType="begin"/>
      </w:r>
      <w:r w:rsidRPr="00817467">
        <w:rPr>
          <w:rFonts w:ascii="Calibri" w:hAnsi="Calibri"/>
        </w:rPr>
        <w:instrText xml:space="preserve"> FILLIN "Szöveg1"</w:instrText>
      </w:r>
      <w:r w:rsidRPr="00817467">
        <w:rPr>
          <w:rFonts w:ascii="Calibri" w:hAnsi="Calibri"/>
        </w:rPr>
        <w:fldChar w:fldCharType="separate"/>
      </w:r>
      <w:r w:rsidRPr="00817467">
        <w:t>     </w:t>
      </w:r>
      <w:r w:rsidRPr="00817467">
        <w:rPr>
          <w:rFonts w:ascii="Calibri" w:hAnsi="Calibri"/>
        </w:rPr>
        <w:fldChar w:fldCharType="end"/>
      </w:r>
    </w:p>
    <w:p w:rsidR="000C49FE" w:rsidRPr="00817467" w:rsidRDefault="000C49FE" w:rsidP="000C49FE">
      <w:pPr>
        <w:numPr>
          <w:ilvl w:val="0"/>
          <w:numId w:val="6"/>
        </w:numPr>
        <w:spacing w:after="200" w:line="276" w:lineRule="auto"/>
        <w:rPr>
          <w:rFonts w:ascii="Calibri" w:hAnsi="Calibri"/>
          <w:i/>
          <w:iCs/>
        </w:rPr>
      </w:pPr>
      <w:r w:rsidRPr="00817467">
        <w:rPr>
          <w:rFonts w:ascii="Calibri" w:hAnsi="Calibri"/>
        </w:rPr>
        <w:t xml:space="preserve">E-mail cím: </w:t>
      </w:r>
      <w:r w:rsidRPr="00817467">
        <w:rPr>
          <w:rFonts w:ascii="Calibri" w:hAnsi="Calibri"/>
        </w:rPr>
        <w:fldChar w:fldCharType="begin"/>
      </w:r>
      <w:r w:rsidRPr="00817467">
        <w:rPr>
          <w:rFonts w:ascii="Calibri" w:hAnsi="Calibri"/>
        </w:rPr>
        <w:instrText xml:space="preserve"> FILLIN "Szöveg1"</w:instrText>
      </w:r>
      <w:r w:rsidRPr="00817467">
        <w:rPr>
          <w:rFonts w:ascii="Calibri" w:hAnsi="Calibri"/>
        </w:rPr>
        <w:fldChar w:fldCharType="separate"/>
      </w:r>
      <w:r w:rsidRPr="00817467">
        <w:t>     </w:t>
      </w:r>
      <w:r w:rsidRPr="00817467">
        <w:rPr>
          <w:rFonts w:ascii="Calibri" w:hAnsi="Calibri"/>
        </w:rPr>
        <w:fldChar w:fldCharType="end"/>
      </w:r>
    </w:p>
    <w:p w:rsidR="000C49FE" w:rsidRPr="00817467" w:rsidRDefault="000C49FE" w:rsidP="000C49FE">
      <w:pPr>
        <w:rPr>
          <w:rFonts w:ascii="Calibri" w:hAnsi="Calibri"/>
          <w:i/>
          <w:iCs/>
        </w:rPr>
      </w:pPr>
      <w:r w:rsidRPr="00817467">
        <w:rPr>
          <w:rFonts w:ascii="Calibri" w:hAnsi="Calibri"/>
          <w:i/>
          <w:iCs/>
        </w:rPr>
        <w:t>Az elektronikus értesítés kézbesítési ideje a munkaszervezet általi kiküldés időpontja. Kérjük ezt figyelembe venni az értesítés módjának kiválasztásánál.</w:t>
      </w:r>
    </w:p>
    <w:p w:rsidR="000C49FE" w:rsidRPr="00817467" w:rsidRDefault="000C49FE" w:rsidP="000C49FE">
      <w:pPr>
        <w:rPr>
          <w:rFonts w:ascii="Calibri" w:hAnsi="Calibri"/>
          <w:u w:val="single"/>
        </w:rPr>
      </w:pPr>
    </w:p>
    <w:p w:rsidR="000C49FE" w:rsidRPr="00817467" w:rsidRDefault="000C49FE" w:rsidP="000C49FE">
      <w:pPr>
        <w:rPr>
          <w:rFonts w:ascii="Calibri" w:hAnsi="Calibri"/>
          <w:u w:val="single"/>
        </w:rPr>
      </w:pPr>
      <w:r w:rsidRPr="00817467">
        <w:rPr>
          <w:rFonts w:ascii="Calibri" w:hAnsi="Calibri"/>
          <w:u w:val="single"/>
        </w:rPr>
        <w:t>Kapcsolattartási információk:</w:t>
      </w:r>
    </w:p>
    <w:p w:rsidR="000C49FE" w:rsidRPr="00817467" w:rsidRDefault="000C49FE" w:rsidP="000C49FE">
      <w:pPr>
        <w:rPr>
          <w:rFonts w:ascii="Calibri" w:hAnsi="Calibri"/>
        </w:rPr>
      </w:pPr>
    </w:p>
    <w:p w:rsidR="000C49FE" w:rsidRPr="00817467" w:rsidRDefault="000C49FE" w:rsidP="000C49FE">
      <w:pPr>
        <w:rPr>
          <w:rFonts w:ascii="Calibri" w:hAnsi="Calibri"/>
          <w:u w:val="single"/>
        </w:rPr>
      </w:pPr>
      <w:r w:rsidRPr="00817467">
        <w:rPr>
          <w:rFonts w:ascii="Calibri" w:hAnsi="Calibri"/>
        </w:rPr>
        <w:t>Kapcsolattartó neve:</w:t>
      </w:r>
      <w:r w:rsidRPr="00817467">
        <w:rPr>
          <w:rFonts w:ascii="Calibri" w:hAnsi="Calibri"/>
          <w:u w:val="single"/>
        </w:rPr>
        <w:t xml:space="preserve"> </w:t>
      </w:r>
      <w:bookmarkStart w:id="11" w:name="Sz%C3%B6veg2"/>
      <w:r w:rsidRPr="00817467">
        <w:rPr>
          <w:rFonts w:ascii="Calibri" w:hAnsi="Calibri"/>
          <w:u w:val="single"/>
        </w:rPr>
        <w:fldChar w:fldCharType="begin"/>
      </w:r>
      <w:r w:rsidRPr="00817467">
        <w:rPr>
          <w:rFonts w:ascii="Calibri" w:hAnsi="Calibri"/>
          <w:u w:val="single"/>
        </w:rPr>
        <w:instrText xml:space="preserve"> FILLIN "Szöveg2"</w:instrText>
      </w:r>
      <w:r w:rsidRPr="00817467">
        <w:rPr>
          <w:rFonts w:ascii="Calibri" w:hAnsi="Calibri"/>
          <w:u w:val="single"/>
        </w:rPr>
        <w:fldChar w:fldCharType="separate"/>
      </w:r>
      <w:r w:rsidRPr="00817467">
        <w:rPr>
          <w:u w:val="single"/>
        </w:rPr>
        <w:t>     </w:t>
      </w:r>
      <w:r w:rsidRPr="00817467">
        <w:rPr>
          <w:rFonts w:ascii="Calibri" w:hAnsi="Calibri"/>
          <w:u w:val="single"/>
        </w:rPr>
        <w:fldChar w:fldCharType="end"/>
      </w:r>
      <w:bookmarkEnd w:id="11"/>
      <w:r w:rsidRPr="00817467">
        <w:rPr>
          <w:rFonts w:ascii="Calibri" w:hAnsi="Calibri"/>
          <w:u w:val="single"/>
        </w:rPr>
        <w:t xml:space="preserve"> </w:t>
      </w:r>
    </w:p>
    <w:p w:rsidR="000C49FE" w:rsidRPr="00817467" w:rsidRDefault="000C49FE" w:rsidP="000C49FE">
      <w:pPr>
        <w:tabs>
          <w:tab w:val="left" w:pos="3960"/>
        </w:tabs>
        <w:rPr>
          <w:rFonts w:ascii="Calibri" w:hAnsi="Calibri"/>
        </w:rPr>
      </w:pPr>
    </w:p>
    <w:p w:rsidR="000C49FE" w:rsidRPr="00817467" w:rsidRDefault="000C49FE" w:rsidP="000C49FE">
      <w:pPr>
        <w:tabs>
          <w:tab w:val="left" w:pos="3960"/>
        </w:tabs>
        <w:rPr>
          <w:rFonts w:ascii="Calibri" w:hAnsi="Calibri"/>
          <w:u w:val="single"/>
        </w:rPr>
      </w:pPr>
      <w:r w:rsidRPr="00817467">
        <w:rPr>
          <w:rFonts w:ascii="Calibri" w:hAnsi="Calibri"/>
        </w:rPr>
        <w:t xml:space="preserve">Tel/fax: </w:t>
      </w:r>
      <w:bookmarkStart w:id="12" w:name="Sz%C3%B6veg3"/>
      <w:r w:rsidRPr="00817467">
        <w:rPr>
          <w:rFonts w:ascii="Calibri" w:hAnsi="Calibri"/>
        </w:rPr>
        <w:fldChar w:fldCharType="begin"/>
      </w:r>
      <w:r w:rsidRPr="00817467">
        <w:rPr>
          <w:rFonts w:ascii="Calibri" w:hAnsi="Calibri"/>
        </w:rPr>
        <w:instrText xml:space="preserve"> FILLIN "Szöveg3"</w:instrText>
      </w:r>
      <w:r w:rsidRPr="00817467">
        <w:rPr>
          <w:rFonts w:ascii="Calibri" w:hAnsi="Calibri"/>
        </w:rPr>
        <w:fldChar w:fldCharType="separate"/>
      </w:r>
      <w:r w:rsidRPr="00817467">
        <w:t>     </w:t>
      </w:r>
      <w:r w:rsidRPr="00817467">
        <w:rPr>
          <w:rFonts w:ascii="Calibri" w:hAnsi="Calibri"/>
        </w:rPr>
        <w:fldChar w:fldCharType="end"/>
      </w:r>
      <w:bookmarkEnd w:id="12"/>
      <w:r w:rsidRPr="00817467">
        <w:rPr>
          <w:rFonts w:ascii="Calibri" w:hAnsi="Calibri"/>
        </w:rPr>
        <w:t xml:space="preserve">  </w:t>
      </w:r>
      <w:r w:rsidRPr="00817467">
        <w:rPr>
          <w:rFonts w:ascii="Calibri" w:hAnsi="Calibri"/>
        </w:rPr>
        <w:tab/>
        <w:t xml:space="preserve">e-mail: </w:t>
      </w:r>
      <w:bookmarkStart w:id="13" w:name="Sz%C3%B6veg4"/>
      <w:r w:rsidRPr="00817467">
        <w:rPr>
          <w:rFonts w:ascii="Calibri" w:hAnsi="Calibri"/>
        </w:rPr>
        <w:fldChar w:fldCharType="begin"/>
      </w:r>
      <w:r w:rsidRPr="00817467">
        <w:rPr>
          <w:rFonts w:ascii="Calibri" w:hAnsi="Calibri"/>
        </w:rPr>
        <w:instrText xml:space="preserve"> FILLIN "Szöveg4"</w:instrText>
      </w:r>
      <w:r w:rsidRPr="00817467">
        <w:rPr>
          <w:rFonts w:ascii="Calibri" w:hAnsi="Calibri"/>
        </w:rPr>
        <w:fldChar w:fldCharType="separate"/>
      </w:r>
      <w:r w:rsidRPr="00817467">
        <w:t>     </w:t>
      </w:r>
      <w:r w:rsidRPr="00817467">
        <w:rPr>
          <w:rFonts w:ascii="Calibri" w:hAnsi="Calibri"/>
        </w:rPr>
        <w:fldChar w:fldCharType="end"/>
      </w:r>
      <w:bookmarkEnd w:id="13"/>
      <w:r w:rsidRPr="00817467">
        <w:rPr>
          <w:rFonts w:ascii="Calibri" w:hAnsi="Calibri"/>
          <w:u w:val="single"/>
        </w:rPr>
        <w:t xml:space="preserve">  </w:t>
      </w:r>
    </w:p>
    <w:p w:rsidR="000C49FE" w:rsidRPr="00817467" w:rsidRDefault="000C49FE" w:rsidP="000C49FE">
      <w:pPr>
        <w:tabs>
          <w:tab w:val="left" w:pos="3960"/>
        </w:tabs>
        <w:rPr>
          <w:rFonts w:ascii="Calibri" w:hAnsi="Calibri"/>
          <w:u w:val="single"/>
        </w:rPr>
      </w:pPr>
    </w:p>
    <w:p w:rsidR="000C49FE" w:rsidRPr="00817467" w:rsidRDefault="000C49FE" w:rsidP="000C49FE">
      <w:pPr>
        <w:rPr>
          <w:rFonts w:ascii="Calibri" w:hAnsi="Calibri"/>
          <w:b/>
          <w:u w:val="single"/>
        </w:rPr>
      </w:pPr>
    </w:p>
    <w:p w:rsidR="000C49FE" w:rsidRPr="00817467" w:rsidRDefault="000C49FE" w:rsidP="000C49FE">
      <w:pPr>
        <w:rPr>
          <w:rFonts w:ascii="Calibri" w:hAnsi="Calibri"/>
          <w:b/>
          <w:u w:val="single"/>
        </w:rPr>
      </w:pPr>
      <w:r w:rsidRPr="00817467">
        <w:rPr>
          <w:rFonts w:ascii="Calibri" w:hAnsi="Calibri"/>
          <w:b/>
          <w:u w:val="single"/>
        </w:rPr>
        <w:t>2.Célterületre vonatkozó információk:</w:t>
      </w:r>
    </w:p>
    <w:p w:rsidR="000C49FE" w:rsidRPr="00817467" w:rsidRDefault="000C49FE" w:rsidP="000C49FE">
      <w:pPr>
        <w:autoSpaceDE w:val="0"/>
        <w:rPr>
          <w:rFonts w:ascii="Calibri" w:hAnsi="Calibri"/>
        </w:rPr>
      </w:pPr>
    </w:p>
    <w:p w:rsidR="000C49FE" w:rsidRPr="00817467" w:rsidRDefault="000C49FE" w:rsidP="000C49FE">
      <w:pPr>
        <w:autoSpaceDE w:val="0"/>
        <w:rPr>
          <w:rFonts w:ascii="Calibri" w:hAnsi="Calibri"/>
        </w:rPr>
      </w:pPr>
      <w:r w:rsidRPr="00817467">
        <w:rPr>
          <w:rFonts w:ascii="Calibri" w:hAnsi="Calibri"/>
        </w:rPr>
        <w:t xml:space="preserve">Célterület azonosítója: </w:t>
      </w:r>
      <w:bookmarkStart w:id="14" w:name="Sz%C3%B6veg5"/>
      <w:r w:rsidRPr="00817467">
        <w:rPr>
          <w:rFonts w:ascii="Calibri" w:hAnsi="Calibri"/>
        </w:rPr>
        <w:fldChar w:fldCharType="begin"/>
      </w:r>
      <w:r w:rsidRPr="00817467">
        <w:rPr>
          <w:rFonts w:ascii="Calibri" w:hAnsi="Calibri"/>
        </w:rPr>
        <w:instrText xml:space="preserve"> FILLIN "Szöveg5"</w:instrText>
      </w:r>
      <w:r w:rsidRPr="00817467">
        <w:rPr>
          <w:rFonts w:ascii="Calibri" w:hAnsi="Calibri"/>
        </w:rPr>
        <w:fldChar w:fldCharType="separate"/>
      </w:r>
      <w:r w:rsidRPr="00817467">
        <w:t>     </w:t>
      </w:r>
      <w:r w:rsidRPr="00817467">
        <w:rPr>
          <w:rFonts w:ascii="Calibri" w:hAnsi="Calibri"/>
        </w:rPr>
        <w:fldChar w:fldCharType="end"/>
      </w:r>
      <w:bookmarkEnd w:id="14"/>
      <w:r w:rsidRPr="00817467">
        <w:rPr>
          <w:rFonts w:ascii="Calibri" w:hAnsi="Calibri"/>
        </w:rPr>
        <w:t xml:space="preserve"> </w:t>
      </w:r>
    </w:p>
    <w:p w:rsidR="000C49FE" w:rsidRPr="00817467" w:rsidRDefault="000C49FE" w:rsidP="000C49FE">
      <w:pPr>
        <w:autoSpaceDE w:val="0"/>
        <w:rPr>
          <w:rFonts w:ascii="Calibri" w:hAnsi="Calibri"/>
        </w:rPr>
      </w:pPr>
    </w:p>
    <w:p w:rsidR="000C49FE" w:rsidRPr="00817467" w:rsidRDefault="000C49FE" w:rsidP="000C49FE">
      <w:pPr>
        <w:autoSpaceDE w:val="0"/>
        <w:rPr>
          <w:rFonts w:ascii="Calibri" w:hAnsi="Calibri"/>
        </w:rPr>
      </w:pPr>
      <w:r w:rsidRPr="00817467">
        <w:rPr>
          <w:rFonts w:ascii="Calibri" w:hAnsi="Calibri"/>
        </w:rPr>
        <w:t xml:space="preserve">Célterület megnevezése: </w:t>
      </w:r>
      <w:bookmarkStart w:id="15" w:name="Sz%C3%B6veg6"/>
      <w:r w:rsidRPr="00817467">
        <w:rPr>
          <w:rFonts w:ascii="Calibri" w:hAnsi="Calibri"/>
        </w:rPr>
        <w:fldChar w:fldCharType="begin"/>
      </w:r>
      <w:r w:rsidRPr="00817467">
        <w:rPr>
          <w:rFonts w:ascii="Calibri" w:hAnsi="Calibri"/>
        </w:rPr>
        <w:instrText xml:space="preserve"> FILLIN "Szöveg6"</w:instrText>
      </w:r>
      <w:r w:rsidRPr="00817467">
        <w:rPr>
          <w:rFonts w:ascii="Calibri" w:hAnsi="Calibri"/>
        </w:rPr>
        <w:fldChar w:fldCharType="separate"/>
      </w:r>
      <w:r w:rsidRPr="00817467">
        <w:t>     </w:t>
      </w:r>
      <w:r w:rsidRPr="00817467">
        <w:rPr>
          <w:rFonts w:ascii="Calibri" w:hAnsi="Calibri"/>
        </w:rPr>
        <w:fldChar w:fldCharType="end"/>
      </w:r>
      <w:bookmarkEnd w:id="15"/>
      <w:r w:rsidRPr="00817467">
        <w:rPr>
          <w:rFonts w:ascii="Calibri" w:hAnsi="Calibri"/>
        </w:rPr>
        <w:t xml:space="preserve"> </w:t>
      </w:r>
    </w:p>
    <w:p w:rsidR="000C49FE" w:rsidRPr="00817467" w:rsidRDefault="000C49FE" w:rsidP="000C49FE">
      <w:pPr>
        <w:autoSpaceDE w:val="0"/>
        <w:rPr>
          <w:rFonts w:ascii="Calibri" w:hAnsi="Calibri"/>
        </w:rPr>
      </w:pPr>
    </w:p>
    <w:p w:rsidR="000C49FE" w:rsidRPr="00817467" w:rsidRDefault="000C49FE" w:rsidP="000C49FE">
      <w:pPr>
        <w:autoSpaceDE w:val="0"/>
        <w:rPr>
          <w:rFonts w:ascii="Calibri" w:hAnsi="Calibri"/>
          <w:bCs/>
          <w:u w:val="single"/>
        </w:rPr>
      </w:pPr>
      <w:r w:rsidRPr="00817467">
        <w:rPr>
          <w:rFonts w:ascii="Calibri" w:hAnsi="Calibri"/>
        </w:rPr>
        <w:t>LEADER HACS neve:</w:t>
      </w:r>
      <w:r w:rsidRPr="00817467">
        <w:rPr>
          <w:rFonts w:ascii="Calibri" w:hAnsi="Calibri"/>
          <w:bCs/>
        </w:rPr>
        <w:t xml:space="preserve"> </w:t>
      </w:r>
      <w:bookmarkStart w:id="16" w:name="Sz%C3%B6veg7"/>
      <w:r w:rsidRPr="00817467">
        <w:rPr>
          <w:rFonts w:ascii="Calibri" w:hAnsi="Calibri"/>
          <w:bCs/>
        </w:rPr>
        <w:fldChar w:fldCharType="begin"/>
      </w:r>
      <w:r w:rsidRPr="00817467">
        <w:rPr>
          <w:rFonts w:ascii="Calibri" w:hAnsi="Calibri"/>
          <w:bCs/>
        </w:rPr>
        <w:instrText xml:space="preserve"> FILLIN "Szöveg7"</w:instrText>
      </w:r>
      <w:r w:rsidRPr="00817467">
        <w:rPr>
          <w:rFonts w:ascii="Calibri" w:hAnsi="Calibri"/>
          <w:bCs/>
        </w:rPr>
        <w:fldChar w:fldCharType="separate"/>
      </w:r>
      <w:r w:rsidRPr="00817467">
        <w:rPr>
          <w:bCs/>
        </w:rPr>
        <w:t>     </w:t>
      </w:r>
      <w:r w:rsidRPr="00817467">
        <w:rPr>
          <w:rFonts w:ascii="Calibri" w:hAnsi="Calibri"/>
          <w:bCs/>
        </w:rPr>
        <w:fldChar w:fldCharType="end"/>
      </w:r>
      <w:bookmarkEnd w:id="16"/>
    </w:p>
    <w:p w:rsidR="000C49FE" w:rsidRPr="00817467" w:rsidRDefault="000C49FE" w:rsidP="000C49FE">
      <w:pPr>
        <w:autoSpaceDE w:val="0"/>
        <w:rPr>
          <w:rFonts w:ascii="Calibri" w:hAnsi="Calibri"/>
          <w:b/>
          <w:bCs/>
          <w:u w:val="single"/>
        </w:rPr>
      </w:pPr>
    </w:p>
    <w:p w:rsidR="000C49FE" w:rsidRPr="00817467" w:rsidRDefault="000C49FE" w:rsidP="000C49FE">
      <w:pPr>
        <w:autoSpaceDE w:val="0"/>
        <w:rPr>
          <w:rFonts w:ascii="Calibri" w:hAnsi="Calibri"/>
          <w:b/>
          <w:bCs/>
          <w:u w:val="single"/>
        </w:rPr>
      </w:pPr>
    </w:p>
    <w:p w:rsidR="000C49FE" w:rsidRPr="00817467" w:rsidRDefault="000C49FE" w:rsidP="000C49FE">
      <w:pPr>
        <w:keepNext/>
        <w:autoSpaceDE w:val="0"/>
        <w:rPr>
          <w:rFonts w:ascii="Calibri" w:hAnsi="Calibri"/>
          <w:b/>
          <w:bCs/>
          <w:u w:val="single"/>
        </w:rPr>
      </w:pPr>
      <w:r w:rsidRPr="00817467">
        <w:rPr>
          <w:rFonts w:ascii="Calibri" w:hAnsi="Calibri"/>
          <w:b/>
          <w:bCs/>
          <w:u w:val="single"/>
        </w:rPr>
        <w:lastRenderedPageBreak/>
        <w:t xml:space="preserve">3.Költségkalkuláció: </w:t>
      </w:r>
    </w:p>
    <w:p w:rsidR="000C49FE" w:rsidRPr="00817467" w:rsidRDefault="000C49FE" w:rsidP="000C49FE">
      <w:pPr>
        <w:keepNext/>
        <w:autoSpaceDE w:val="0"/>
        <w:rPr>
          <w:rFonts w:ascii="Calibri" w:hAnsi="Calibri"/>
          <w:b/>
          <w:bCs/>
        </w:rPr>
      </w:pPr>
    </w:p>
    <w:p w:rsidR="000C49FE" w:rsidRPr="00817467" w:rsidRDefault="000C49FE" w:rsidP="000C49FE">
      <w:pPr>
        <w:keepNext/>
        <w:autoSpaceDE w:val="0"/>
        <w:rPr>
          <w:rFonts w:ascii="Calibri" w:hAnsi="Calibri"/>
          <w:i/>
          <w:iCs/>
        </w:rPr>
      </w:pPr>
      <w:r>
        <w:rPr>
          <w:rFonts w:ascii="Calibri" w:hAnsi="Calibri"/>
        </w:rPr>
        <w:t xml:space="preserve">A projekt teljes becsült </w:t>
      </w:r>
      <w:proofErr w:type="gramStart"/>
      <w:r>
        <w:rPr>
          <w:rFonts w:ascii="Calibri" w:hAnsi="Calibri"/>
        </w:rPr>
        <w:t xml:space="preserve">költsége </w:t>
      </w:r>
      <w:r w:rsidRPr="00817467">
        <w:rPr>
          <w:rFonts w:ascii="Calibri" w:hAnsi="Calibri"/>
        </w:rPr>
        <w:t>:</w:t>
      </w:r>
      <w:proofErr w:type="gramEnd"/>
      <w:r w:rsidRPr="00817467">
        <w:rPr>
          <w:rFonts w:ascii="Calibri" w:hAnsi="Calibri"/>
        </w:rPr>
        <w:tab/>
        <w:t xml:space="preserve"> </w:t>
      </w:r>
      <w:bookmarkStart w:id="17" w:name="Sz%C3%B6veg8"/>
      <w:r w:rsidRPr="00817467">
        <w:rPr>
          <w:rFonts w:ascii="Calibri" w:hAnsi="Calibri"/>
        </w:rPr>
        <w:fldChar w:fldCharType="begin"/>
      </w:r>
      <w:r w:rsidRPr="00817467">
        <w:rPr>
          <w:rFonts w:ascii="Calibri" w:hAnsi="Calibri"/>
        </w:rPr>
        <w:instrText xml:space="preserve"> FILLIN "Szöveg8"</w:instrText>
      </w:r>
      <w:r w:rsidRPr="00817467">
        <w:rPr>
          <w:rFonts w:ascii="Calibri" w:hAnsi="Calibri"/>
        </w:rPr>
        <w:fldChar w:fldCharType="separate"/>
      </w:r>
      <w:r w:rsidRPr="00817467">
        <w:t>     </w:t>
      </w:r>
      <w:r w:rsidRPr="00817467">
        <w:rPr>
          <w:rFonts w:ascii="Calibri" w:hAnsi="Calibri"/>
        </w:rPr>
        <w:fldChar w:fldCharType="end"/>
      </w:r>
      <w:bookmarkEnd w:id="17"/>
      <w:r w:rsidRPr="00817467"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817467">
        <w:rPr>
          <w:rFonts w:ascii="Calibri" w:hAnsi="Calibri"/>
        </w:rPr>
        <w:t xml:space="preserve">- Ft </w:t>
      </w:r>
      <w:r w:rsidRPr="00817467">
        <w:rPr>
          <w:rFonts w:ascii="Calibri" w:hAnsi="Calibri"/>
          <w:i/>
          <w:iCs/>
        </w:rPr>
        <w:t>(</w:t>
      </w:r>
      <w:proofErr w:type="spellStart"/>
      <w:r w:rsidRPr="00817467">
        <w:rPr>
          <w:rFonts w:ascii="Calibri" w:hAnsi="Calibri"/>
          <w:i/>
          <w:iCs/>
          <w:sz w:val="16"/>
          <w:szCs w:val="16"/>
        </w:rPr>
        <w:t>Megj</w:t>
      </w:r>
      <w:proofErr w:type="spellEnd"/>
      <w:r w:rsidRPr="00817467">
        <w:rPr>
          <w:rFonts w:ascii="Calibri" w:hAnsi="Calibri"/>
          <w:i/>
          <w:iCs/>
          <w:sz w:val="16"/>
          <w:szCs w:val="16"/>
        </w:rPr>
        <w:t>: a támogatás számítás alapját nem képezi</w:t>
      </w:r>
      <w:r w:rsidRPr="00817467">
        <w:rPr>
          <w:rFonts w:ascii="Calibri" w:hAnsi="Calibri"/>
          <w:i/>
          <w:iCs/>
        </w:rPr>
        <w:t>)</w:t>
      </w:r>
    </w:p>
    <w:p w:rsidR="000C49FE" w:rsidRPr="00817467" w:rsidRDefault="000C49FE" w:rsidP="000C49FE">
      <w:pPr>
        <w:rPr>
          <w:rFonts w:ascii="Calibri" w:hAnsi="Calibri"/>
          <w:i/>
          <w:iCs/>
        </w:rPr>
      </w:pPr>
      <w:r>
        <w:rPr>
          <w:rFonts w:ascii="Calibri" w:hAnsi="Calibri"/>
        </w:rPr>
        <w:t>A projekt megvalósításához igényelt támogatás</w:t>
      </w:r>
      <w:r w:rsidRPr="00817467">
        <w:rPr>
          <w:rFonts w:ascii="Calibri" w:hAnsi="Calibri"/>
        </w:rPr>
        <w:t>:</w:t>
      </w:r>
      <w:r w:rsidRPr="00817467">
        <w:rPr>
          <w:rFonts w:ascii="Calibri" w:hAnsi="Calibri"/>
        </w:rPr>
        <w:tab/>
        <w:t xml:space="preserve"> </w:t>
      </w:r>
      <w:bookmarkStart w:id="18" w:name="Sz%C3%B6veg9"/>
      <w:r w:rsidRPr="00817467">
        <w:rPr>
          <w:rFonts w:ascii="Calibri" w:hAnsi="Calibri"/>
        </w:rPr>
        <w:fldChar w:fldCharType="begin"/>
      </w:r>
      <w:r w:rsidRPr="00817467">
        <w:rPr>
          <w:rFonts w:ascii="Calibri" w:hAnsi="Calibri"/>
        </w:rPr>
        <w:instrText xml:space="preserve"> FILLIN "Szöveg9"</w:instrText>
      </w:r>
      <w:r w:rsidRPr="00817467">
        <w:rPr>
          <w:rFonts w:ascii="Calibri" w:hAnsi="Calibri"/>
        </w:rPr>
        <w:fldChar w:fldCharType="separate"/>
      </w:r>
      <w:r w:rsidRPr="00817467">
        <w:t>     </w:t>
      </w:r>
      <w:r w:rsidRPr="00817467">
        <w:rPr>
          <w:rFonts w:ascii="Calibri" w:hAnsi="Calibri"/>
        </w:rPr>
        <w:fldChar w:fldCharType="end"/>
      </w:r>
      <w:bookmarkEnd w:id="18"/>
      <w:r w:rsidRPr="00817467">
        <w:rPr>
          <w:rFonts w:ascii="Calibri" w:hAnsi="Calibri"/>
        </w:rPr>
        <w:t xml:space="preserve"> - Ft </w:t>
      </w:r>
      <w:r w:rsidRPr="00817467">
        <w:rPr>
          <w:rFonts w:ascii="Calibri" w:hAnsi="Calibri"/>
          <w:i/>
          <w:iCs/>
        </w:rPr>
        <w:t>(</w:t>
      </w:r>
      <w:proofErr w:type="spellStart"/>
      <w:r w:rsidRPr="00817467">
        <w:rPr>
          <w:rFonts w:ascii="Calibri" w:hAnsi="Calibri"/>
          <w:i/>
          <w:iCs/>
          <w:sz w:val="16"/>
          <w:szCs w:val="16"/>
        </w:rPr>
        <w:t>Megj</w:t>
      </w:r>
      <w:proofErr w:type="spellEnd"/>
      <w:r w:rsidRPr="00817467">
        <w:rPr>
          <w:rFonts w:ascii="Calibri" w:hAnsi="Calibri"/>
          <w:i/>
          <w:iCs/>
          <w:sz w:val="16"/>
          <w:szCs w:val="16"/>
        </w:rPr>
        <w:t>: a támogatás számítás alapját nem képezi</w:t>
      </w:r>
      <w:r w:rsidRPr="00817467">
        <w:rPr>
          <w:rFonts w:ascii="Calibri" w:hAnsi="Calibri"/>
          <w:i/>
          <w:iCs/>
        </w:rPr>
        <w:t>)</w:t>
      </w:r>
    </w:p>
    <w:p w:rsidR="000C49FE" w:rsidRPr="00817467" w:rsidRDefault="000C49FE" w:rsidP="000C49FE">
      <w:pPr>
        <w:rPr>
          <w:rFonts w:ascii="Calibri" w:hAnsi="Calibri"/>
          <w:b/>
          <w:u w:val="single"/>
        </w:rPr>
      </w:pPr>
    </w:p>
    <w:p w:rsidR="000C49FE" w:rsidRPr="00817467" w:rsidRDefault="000C49FE" w:rsidP="000C49FE">
      <w:pPr>
        <w:rPr>
          <w:rFonts w:ascii="Calibri" w:hAnsi="Calibri"/>
          <w:b/>
          <w:u w:val="single"/>
        </w:rPr>
      </w:pPr>
    </w:p>
    <w:p w:rsidR="000C49FE" w:rsidRPr="00817467" w:rsidRDefault="000C49FE" w:rsidP="000C49FE">
      <w:pPr>
        <w:rPr>
          <w:rFonts w:ascii="Calibri" w:hAnsi="Calibri"/>
          <w:b/>
          <w:i/>
          <w:iCs/>
          <w:u w:val="single"/>
        </w:rPr>
      </w:pPr>
      <w:r w:rsidRPr="00817467">
        <w:rPr>
          <w:rFonts w:ascii="Calibri" w:hAnsi="Calibri"/>
          <w:b/>
          <w:u w:val="single"/>
        </w:rPr>
        <w:t>4.Fejlesztés megnevezése:</w:t>
      </w:r>
      <w:r w:rsidRPr="00817467">
        <w:rPr>
          <w:rFonts w:ascii="Calibri" w:hAnsi="Calibri"/>
          <w:b/>
          <w:i/>
          <w:iCs/>
          <w:u w:val="single"/>
        </w:rPr>
        <w:t xml:space="preserve"> </w:t>
      </w:r>
    </w:p>
    <w:bookmarkStart w:id="19" w:name="Sz%C3%B6veg10"/>
    <w:p w:rsidR="000C49FE" w:rsidRPr="00817467" w:rsidRDefault="000C49FE" w:rsidP="000C49FE">
      <w:pPr>
        <w:rPr>
          <w:rFonts w:ascii="Calibri" w:hAnsi="Calibri"/>
          <w:b/>
          <w:bCs/>
          <w:u w:val="single"/>
        </w:rPr>
      </w:pPr>
      <w:r w:rsidRPr="00817467">
        <w:rPr>
          <w:rFonts w:ascii="Calibri" w:hAnsi="Calibri"/>
          <w:bCs/>
        </w:rPr>
        <w:fldChar w:fldCharType="begin"/>
      </w:r>
      <w:r w:rsidRPr="00817467">
        <w:rPr>
          <w:rFonts w:ascii="Calibri" w:hAnsi="Calibri"/>
          <w:bCs/>
        </w:rPr>
        <w:instrText xml:space="preserve"> FILLIN "Szöveg10"</w:instrText>
      </w:r>
      <w:r w:rsidRPr="00817467">
        <w:rPr>
          <w:rFonts w:ascii="Calibri" w:hAnsi="Calibri"/>
          <w:bCs/>
        </w:rPr>
        <w:fldChar w:fldCharType="separate"/>
      </w:r>
      <w:r w:rsidRPr="00817467">
        <w:rPr>
          <w:bCs/>
        </w:rPr>
        <w:t>     </w:t>
      </w:r>
      <w:r w:rsidRPr="00817467">
        <w:rPr>
          <w:rFonts w:ascii="Calibri" w:hAnsi="Calibri"/>
          <w:bCs/>
        </w:rPr>
        <w:fldChar w:fldCharType="end"/>
      </w:r>
      <w:bookmarkEnd w:id="19"/>
    </w:p>
    <w:p w:rsidR="000C49FE" w:rsidRPr="00817467" w:rsidRDefault="000C49FE" w:rsidP="000C49FE">
      <w:pPr>
        <w:rPr>
          <w:rFonts w:ascii="Calibri" w:hAnsi="Calibri"/>
          <w:b/>
          <w:bCs/>
          <w:u w:val="single"/>
        </w:rPr>
      </w:pPr>
    </w:p>
    <w:p w:rsidR="000C49FE" w:rsidRPr="00817467" w:rsidRDefault="000C49FE" w:rsidP="000C49FE">
      <w:pPr>
        <w:rPr>
          <w:rFonts w:ascii="Calibri" w:hAnsi="Calibri"/>
          <w:b/>
          <w:bCs/>
          <w:u w:val="single"/>
        </w:rPr>
      </w:pPr>
    </w:p>
    <w:p w:rsidR="000C49FE" w:rsidRPr="00817467" w:rsidRDefault="000C49FE" w:rsidP="000C49FE">
      <w:pPr>
        <w:rPr>
          <w:rFonts w:ascii="Calibri" w:hAnsi="Calibri"/>
          <w:bCs/>
          <w:u w:val="single"/>
        </w:rPr>
      </w:pPr>
      <w:r w:rsidRPr="00817467">
        <w:rPr>
          <w:rFonts w:ascii="Calibri" w:hAnsi="Calibri"/>
          <w:b/>
          <w:bCs/>
          <w:u w:val="single"/>
        </w:rPr>
        <w:t xml:space="preserve">5.Megvalósítás tervezett </w:t>
      </w:r>
      <w:proofErr w:type="gramStart"/>
      <w:r w:rsidRPr="00817467">
        <w:rPr>
          <w:rFonts w:ascii="Calibri" w:hAnsi="Calibri"/>
          <w:b/>
          <w:bCs/>
          <w:u w:val="single"/>
        </w:rPr>
        <w:t xml:space="preserve">helyszíne </w:t>
      </w:r>
      <w:r w:rsidRPr="00817467">
        <w:rPr>
          <w:rFonts w:ascii="Calibri" w:hAnsi="Calibri"/>
          <w:bCs/>
          <w:u w:val="single"/>
        </w:rPr>
        <w:t>:</w:t>
      </w:r>
      <w:proofErr w:type="gramEnd"/>
    </w:p>
    <w:bookmarkStart w:id="20" w:name="Sz%C3%B6veg11"/>
    <w:p w:rsidR="000C49FE" w:rsidRPr="00817467" w:rsidRDefault="000C49FE" w:rsidP="000C49FE">
      <w:pPr>
        <w:rPr>
          <w:rFonts w:ascii="Calibri" w:hAnsi="Calibri"/>
          <w:b/>
          <w:bCs/>
          <w:u w:val="single"/>
        </w:rPr>
      </w:pPr>
      <w:r w:rsidRPr="00817467">
        <w:rPr>
          <w:rFonts w:ascii="Calibri" w:hAnsi="Calibri"/>
          <w:b/>
          <w:bCs/>
        </w:rPr>
        <w:fldChar w:fldCharType="begin"/>
      </w:r>
      <w:r w:rsidRPr="00817467">
        <w:rPr>
          <w:rFonts w:ascii="Calibri" w:hAnsi="Calibri"/>
          <w:b/>
          <w:bCs/>
        </w:rPr>
        <w:instrText xml:space="preserve"> FILLIN "Szöveg11"</w:instrText>
      </w:r>
      <w:r w:rsidRPr="00817467">
        <w:rPr>
          <w:rFonts w:ascii="Calibri" w:hAnsi="Calibri"/>
          <w:b/>
          <w:bCs/>
        </w:rPr>
        <w:fldChar w:fldCharType="separate"/>
      </w:r>
      <w:r w:rsidRPr="00817467">
        <w:rPr>
          <w:b/>
          <w:bCs/>
        </w:rPr>
        <w:t>     </w:t>
      </w:r>
      <w:r w:rsidRPr="00817467">
        <w:rPr>
          <w:rFonts w:ascii="Calibri" w:hAnsi="Calibri"/>
          <w:b/>
          <w:bCs/>
        </w:rPr>
        <w:fldChar w:fldCharType="end"/>
      </w:r>
      <w:bookmarkEnd w:id="20"/>
    </w:p>
    <w:p w:rsidR="000C49FE" w:rsidRPr="00817467" w:rsidRDefault="000C49FE" w:rsidP="000C49FE">
      <w:pPr>
        <w:rPr>
          <w:rFonts w:ascii="Calibri" w:hAnsi="Calibri"/>
          <w:b/>
          <w:bCs/>
          <w:u w:val="single"/>
        </w:rPr>
      </w:pPr>
    </w:p>
    <w:p w:rsidR="000C49FE" w:rsidRPr="00817467" w:rsidRDefault="000C49FE" w:rsidP="000C49FE">
      <w:pPr>
        <w:rPr>
          <w:rFonts w:ascii="Calibri" w:hAnsi="Calibri"/>
          <w:b/>
          <w:bCs/>
          <w:u w:val="single"/>
        </w:rPr>
      </w:pPr>
    </w:p>
    <w:p w:rsidR="000C49FE" w:rsidRPr="00817467" w:rsidRDefault="000C49FE" w:rsidP="000C49FE">
      <w:pPr>
        <w:rPr>
          <w:rFonts w:ascii="Calibri" w:hAnsi="Calibri"/>
          <w:b/>
          <w:bCs/>
          <w:u w:val="single"/>
        </w:rPr>
      </w:pPr>
    </w:p>
    <w:p w:rsidR="000C49FE" w:rsidRPr="00817467" w:rsidRDefault="000C49FE" w:rsidP="000C49FE">
      <w:pPr>
        <w:rPr>
          <w:rFonts w:ascii="Calibri" w:hAnsi="Calibri"/>
          <w:b/>
          <w:bCs/>
          <w:u w:val="single"/>
        </w:rPr>
      </w:pPr>
      <w:r w:rsidRPr="00817467">
        <w:rPr>
          <w:rFonts w:ascii="Calibri" w:hAnsi="Calibri"/>
          <w:b/>
          <w:bCs/>
          <w:u w:val="single"/>
        </w:rPr>
        <w:t xml:space="preserve">6.Tervezett fejlesztés rövid, tényszerű szöveges összefoglalása </w:t>
      </w:r>
      <w:r w:rsidRPr="00817467">
        <w:rPr>
          <w:rFonts w:ascii="Calibri" w:hAnsi="Calibri"/>
          <w:b/>
          <w:bCs/>
          <w:i/>
          <w:iCs/>
          <w:u w:val="single"/>
        </w:rPr>
        <w:t>(</w:t>
      </w:r>
      <w:proofErr w:type="spellStart"/>
      <w:r w:rsidRPr="00817467">
        <w:rPr>
          <w:rFonts w:ascii="Calibri" w:hAnsi="Calibri"/>
          <w:b/>
          <w:bCs/>
          <w:i/>
          <w:iCs/>
          <w:u w:val="single"/>
        </w:rPr>
        <w:t>max</w:t>
      </w:r>
      <w:proofErr w:type="spellEnd"/>
      <w:r w:rsidRPr="00817467">
        <w:rPr>
          <w:rFonts w:ascii="Calibri" w:hAnsi="Calibri"/>
          <w:b/>
          <w:bCs/>
          <w:i/>
          <w:iCs/>
          <w:u w:val="single"/>
        </w:rPr>
        <w:t>. 2000 karakter)</w:t>
      </w:r>
      <w:r w:rsidRPr="00817467">
        <w:rPr>
          <w:rFonts w:ascii="Calibri" w:hAnsi="Calibri"/>
          <w:b/>
          <w:bCs/>
          <w:u w:val="single"/>
        </w:rPr>
        <w:t>:</w:t>
      </w:r>
    </w:p>
    <w:bookmarkStart w:id="21" w:name="Sz%C3%B6veg12"/>
    <w:p w:rsidR="000C49FE" w:rsidRPr="00817467" w:rsidRDefault="000C49FE" w:rsidP="000C49FE">
      <w:pPr>
        <w:rPr>
          <w:rFonts w:ascii="Calibri" w:hAnsi="Calibri"/>
          <w:b/>
          <w:bCs/>
          <w:u w:val="single"/>
        </w:rPr>
      </w:pPr>
      <w:r w:rsidRPr="00817467">
        <w:rPr>
          <w:rFonts w:ascii="Calibri" w:hAnsi="Calibri"/>
          <w:bCs/>
        </w:rPr>
        <w:fldChar w:fldCharType="begin"/>
      </w:r>
      <w:r w:rsidRPr="00817467">
        <w:rPr>
          <w:rFonts w:ascii="Calibri" w:hAnsi="Calibri"/>
          <w:bCs/>
        </w:rPr>
        <w:instrText xml:space="preserve"> FILLIN "Szöveg12"</w:instrText>
      </w:r>
      <w:r w:rsidRPr="00817467">
        <w:rPr>
          <w:rFonts w:ascii="Calibri" w:hAnsi="Calibri"/>
          <w:bCs/>
        </w:rPr>
        <w:fldChar w:fldCharType="separate"/>
      </w:r>
      <w:r w:rsidRPr="00817467">
        <w:rPr>
          <w:bCs/>
        </w:rPr>
        <w:t>     </w:t>
      </w:r>
      <w:r w:rsidRPr="00817467">
        <w:rPr>
          <w:rFonts w:ascii="Calibri" w:hAnsi="Calibri"/>
          <w:bCs/>
        </w:rPr>
        <w:fldChar w:fldCharType="end"/>
      </w:r>
      <w:bookmarkEnd w:id="21"/>
    </w:p>
    <w:p w:rsidR="000C49FE" w:rsidRPr="00817467" w:rsidRDefault="000C49FE" w:rsidP="000C49FE">
      <w:pPr>
        <w:rPr>
          <w:rFonts w:ascii="Calibri" w:hAnsi="Calibri"/>
          <w:b/>
          <w:bCs/>
          <w:u w:val="single"/>
        </w:rPr>
      </w:pPr>
    </w:p>
    <w:p w:rsidR="000C49FE" w:rsidRPr="00817467" w:rsidRDefault="000C49FE" w:rsidP="000C49FE">
      <w:pPr>
        <w:rPr>
          <w:rFonts w:ascii="Calibri" w:hAnsi="Calibri"/>
          <w:b/>
          <w:bCs/>
          <w:u w:val="single"/>
        </w:rPr>
      </w:pPr>
    </w:p>
    <w:p w:rsidR="000C49FE" w:rsidRPr="00817467" w:rsidRDefault="000C49FE" w:rsidP="000C49FE">
      <w:pPr>
        <w:rPr>
          <w:rFonts w:ascii="Calibri" w:hAnsi="Calibri"/>
          <w:b/>
          <w:bCs/>
          <w:u w:val="single"/>
        </w:rPr>
      </w:pPr>
      <w:r w:rsidRPr="00817467">
        <w:rPr>
          <w:rFonts w:ascii="Calibri" w:hAnsi="Calibri"/>
          <w:b/>
          <w:bCs/>
          <w:u w:val="single"/>
        </w:rPr>
        <w:t xml:space="preserve">7.HVS-hez való illeszkedés indoklása, hivatkozási pontok megjelölése a </w:t>
      </w:r>
      <w:proofErr w:type="spellStart"/>
      <w:r w:rsidRPr="00817467">
        <w:rPr>
          <w:rFonts w:ascii="Calibri" w:hAnsi="Calibri"/>
          <w:b/>
          <w:bCs/>
          <w:u w:val="single"/>
        </w:rPr>
        <w:t>HVS-ből</w:t>
      </w:r>
      <w:proofErr w:type="spellEnd"/>
      <w:r w:rsidRPr="00817467">
        <w:rPr>
          <w:rFonts w:ascii="Calibri" w:hAnsi="Calibri"/>
          <w:b/>
          <w:bCs/>
          <w:u w:val="single"/>
        </w:rPr>
        <w:t xml:space="preserve"> (LEADER kritériumok) </w:t>
      </w:r>
      <w:r w:rsidRPr="00817467">
        <w:rPr>
          <w:rFonts w:ascii="Calibri" w:hAnsi="Calibri"/>
          <w:b/>
          <w:bCs/>
          <w:i/>
          <w:iCs/>
          <w:u w:val="single"/>
        </w:rPr>
        <w:t>(</w:t>
      </w:r>
      <w:proofErr w:type="spellStart"/>
      <w:r w:rsidRPr="00817467">
        <w:rPr>
          <w:rFonts w:ascii="Calibri" w:hAnsi="Calibri"/>
          <w:b/>
          <w:bCs/>
          <w:i/>
          <w:iCs/>
          <w:u w:val="single"/>
        </w:rPr>
        <w:t>max</w:t>
      </w:r>
      <w:proofErr w:type="spellEnd"/>
      <w:r w:rsidRPr="00817467">
        <w:rPr>
          <w:rFonts w:ascii="Calibri" w:hAnsi="Calibri"/>
          <w:b/>
          <w:bCs/>
          <w:i/>
          <w:iCs/>
          <w:u w:val="single"/>
        </w:rPr>
        <w:t>. 1000 karakter)</w:t>
      </w:r>
      <w:r w:rsidRPr="00817467">
        <w:rPr>
          <w:rFonts w:ascii="Calibri" w:hAnsi="Calibri"/>
          <w:b/>
          <w:bCs/>
          <w:u w:val="single"/>
        </w:rPr>
        <w:t>:</w:t>
      </w:r>
    </w:p>
    <w:bookmarkStart w:id="22" w:name="Sz%C3%B6veg13"/>
    <w:p w:rsidR="000C49FE" w:rsidRPr="00817467" w:rsidRDefault="000C49FE" w:rsidP="000C49FE">
      <w:pPr>
        <w:rPr>
          <w:rFonts w:ascii="Calibri" w:hAnsi="Calibri"/>
          <w:b/>
          <w:bCs/>
          <w:u w:val="single"/>
        </w:rPr>
      </w:pPr>
      <w:r w:rsidRPr="00817467">
        <w:rPr>
          <w:rFonts w:ascii="Calibri" w:hAnsi="Calibri"/>
          <w:b/>
          <w:bCs/>
        </w:rPr>
        <w:fldChar w:fldCharType="begin"/>
      </w:r>
      <w:r w:rsidRPr="00817467">
        <w:rPr>
          <w:rFonts w:ascii="Calibri" w:hAnsi="Calibri"/>
          <w:b/>
          <w:bCs/>
        </w:rPr>
        <w:instrText xml:space="preserve"> FILLIN "Szöveg13"</w:instrText>
      </w:r>
      <w:r w:rsidRPr="00817467">
        <w:rPr>
          <w:rFonts w:ascii="Calibri" w:hAnsi="Calibri"/>
          <w:b/>
          <w:bCs/>
        </w:rPr>
        <w:fldChar w:fldCharType="separate"/>
      </w:r>
      <w:r w:rsidRPr="00817467">
        <w:rPr>
          <w:b/>
          <w:bCs/>
        </w:rPr>
        <w:t>     </w:t>
      </w:r>
      <w:r w:rsidRPr="00817467">
        <w:rPr>
          <w:rFonts w:ascii="Calibri" w:hAnsi="Calibri"/>
          <w:b/>
          <w:bCs/>
        </w:rPr>
        <w:fldChar w:fldCharType="end"/>
      </w:r>
      <w:bookmarkEnd w:id="22"/>
    </w:p>
    <w:p w:rsidR="000C49FE" w:rsidRPr="00817467" w:rsidRDefault="000C49FE" w:rsidP="000C49FE">
      <w:pPr>
        <w:keepNext/>
        <w:rPr>
          <w:rFonts w:ascii="Calibri" w:hAnsi="Calibri"/>
          <w:b/>
          <w:bCs/>
          <w:u w:val="single"/>
        </w:rPr>
      </w:pPr>
    </w:p>
    <w:p w:rsidR="000C49FE" w:rsidRPr="00817467" w:rsidRDefault="000C49FE" w:rsidP="000C49FE">
      <w:pPr>
        <w:keepNext/>
        <w:rPr>
          <w:rFonts w:ascii="Calibri" w:hAnsi="Calibri"/>
          <w:b/>
          <w:bCs/>
          <w:u w:val="single"/>
        </w:rPr>
      </w:pPr>
    </w:p>
    <w:p w:rsidR="000C49FE" w:rsidRPr="00817467" w:rsidRDefault="000C49FE" w:rsidP="000C49FE">
      <w:pPr>
        <w:keepNext/>
        <w:rPr>
          <w:rFonts w:ascii="Calibri" w:hAnsi="Calibri"/>
          <w:b/>
          <w:bCs/>
          <w:u w:val="single"/>
        </w:rPr>
      </w:pPr>
      <w:r w:rsidRPr="00817467">
        <w:rPr>
          <w:rFonts w:ascii="Calibri" w:hAnsi="Calibri"/>
          <w:b/>
          <w:bCs/>
          <w:u w:val="single"/>
        </w:rPr>
        <w:t>8.Adatvédelmi záradék:</w:t>
      </w:r>
    </w:p>
    <w:p w:rsidR="000C49FE" w:rsidRPr="00817467" w:rsidRDefault="000C49FE" w:rsidP="000C49FE">
      <w:pPr>
        <w:rPr>
          <w:rFonts w:ascii="Calibri" w:hAnsi="Calibri"/>
        </w:rPr>
      </w:pPr>
      <w:r w:rsidRPr="00817467">
        <w:rPr>
          <w:rFonts w:ascii="Calibri" w:hAnsi="Calibri"/>
        </w:rPr>
        <w:t xml:space="preserve">Hozzájárulok ahhoz, hogy a Helyi Bíráló Bizottság nyilvános ülésen tárgyalja meg a projekt javaslatom tartalmát. </w:t>
      </w:r>
    </w:p>
    <w:p w:rsidR="000C49FE" w:rsidRPr="00817467" w:rsidRDefault="000C49FE" w:rsidP="000C49FE">
      <w:pPr>
        <w:ind w:left="3552" w:firstLine="696"/>
        <w:rPr>
          <w:rFonts w:ascii="Calibri" w:hAnsi="Calibri"/>
        </w:rPr>
      </w:pPr>
      <w:r w:rsidRPr="00817467">
        <w:rPr>
          <w:rFonts w:ascii="Calibri" w:hAnsi="Calibri"/>
        </w:rPr>
        <w:t xml:space="preserve"> </w:t>
      </w:r>
      <w:bookmarkStart w:id="23" w:name="Jel%C3%B6l%C5%911"/>
      <w:r w:rsidRPr="00817467">
        <w:rPr>
          <w:rFonts w:ascii="Calibri" w:hAnsi="Calibri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7467">
        <w:rPr>
          <w:rFonts w:ascii="Calibri" w:hAnsi="Calibri"/>
        </w:rPr>
        <w:instrText xml:space="preserve"> FORMCHECKBOX </w:instrText>
      </w:r>
      <w:r w:rsidRPr="00817467">
        <w:rPr>
          <w:rFonts w:ascii="Calibri" w:hAnsi="Calibri"/>
        </w:rPr>
      </w:r>
      <w:r w:rsidRPr="00817467">
        <w:rPr>
          <w:rFonts w:ascii="Calibri" w:hAnsi="Calibri"/>
        </w:rPr>
        <w:fldChar w:fldCharType="end"/>
      </w:r>
      <w:bookmarkEnd w:id="23"/>
      <w:r w:rsidRPr="00817467">
        <w:rPr>
          <w:rFonts w:ascii="Calibri" w:hAnsi="Calibri"/>
        </w:rPr>
        <w:t xml:space="preserve"> </w:t>
      </w:r>
      <w:proofErr w:type="gramStart"/>
      <w:r w:rsidRPr="00817467">
        <w:rPr>
          <w:rFonts w:ascii="Calibri" w:hAnsi="Calibri"/>
        </w:rPr>
        <w:t>igen</w:t>
      </w:r>
      <w:proofErr w:type="gramEnd"/>
      <w:r w:rsidRPr="00817467">
        <w:rPr>
          <w:rFonts w:ascii="Calibri" w:hAnsi="Calibri"/>
        </w:rPr>
        <w:t xml:space="preserve"> </w:t>
      </w:r>
    </w:p>
    <w:p w:rsidR="000C49FE" w:rsidRPr="00817467" w:rsidRDefault="000C49FE" w:rsidP="000C49FE">
      <w:pPr>
        <w:jc w:val="both"/>
        <w:rPr>
          <w:rFonts w:ascii="Calibri" w:hAnsi="Calibri"/>
          <w:b/>
          <w:bCs/>
          <w:u w:val="single"/>
        </w:rPr>
      </w:pPr>
    </w:p>
    <w:p w:rsidR="000C49FE" w:rsidRPr="00817467" w:rsidRDefault="000C49FE" w:rsidP="000C49FE">
      <w:pPr>
        <w:rPr>
          <w:rFonts w:ascii="Calibri" w:hAnsi="Calibri"/>
          <w:bCs/>
          <w:u w:val="single"/>
        </w:rPr>
      </w:pPr>
    </w:p>
    <w:p w:rsidR="000C49FE" w:rsidRPr="00817467" w:rsidRDefault="000C49FE" w:rsidP="000C49FE">
      <w:pPr>
        <w:rPr>
          <w:rFonts w:ascii="Calibri" w:hAnsi="Calibri"/>
          <w:bCs/>
          <w:u w:val="single"/>
        </w:rPr>
      </w:pPr>
    </w:p>
    <w:p w:rsidR="000C49FE" w:rsidRPr="00817467" w:rsidRDefault="000C49FE" w:rsidP="000C49FE">
      <w:pPr>
        <w:jc w:val="center"/>
        <w:rPr>
          <w:rFonts w:ascii="Calibri" w:hAnsi="Calibri"/>
          <w:b/>
          <w:bCs/>
          <w:i/>
        </w:rPr>
      </w:pPr>
      <w:r w:rsidRPr="00817467">
        <w:rPr>
          <w:rFonts w:ascii="Calibri" w:hAnsi="Calibri"/>
          <w:b/>
          <w:bCs/>
          <w:i/>
        </w:rPr>
        <w:t>Jogi nyilatkozat: jogokról és kötelezettségekről</w:t>
      </w:r>
    </w:p>
    <w:p w:rsidR="000C49FE" w:rsidRPr="00817467" w:rsidRDefault="000C49FE" w:rsidP="000C49FE">
      <w:pPr>
        <w:rPr>
          <w:rFonts w:ascii="Calibri" w:hAnsi="Calibri"/>
          <w:bCs/>
          <w:u w:val="single"/>
        </w:rPr>
      </w:pPr>
    </w:p>
    <w:p w:rsidR="000C49FE" w:rsidRPr="00817467" w:rsidRDefault="000C49FE" w:rsidP="000C49FE">
      <w:pPr>
        <w:ind w:left="4248" w:firstLine="708"/>
        <w:rPr>
          <w:rFonts w:ascii="Calibri" w:hAnsi="Calibri"/>
          <w:bCs/>
          <w:u w:val="single"/>
        </w:rPr>
      </w:pPr>
    </w:p>
    <w:p w:rsidR="000C49FE" w:rsidRPr="00817467" w:rsidRDefault="000C49FE" w:rsidP="000C49FE">
      <w:pPr>
        <w:ind w:left="4248" w:firstLine="708"/>
        <w:rPr>
          <w:rFonts w:ascii="Calibri" w:hAnsi="Calibri"/>
          <w:bCs/>
          <w:u w:val="single"/>
        </w:rPr>
      </w:pPr>
    </w:p>
    <w:p w:rsidR="000C49FE" w:rsidRPr="00817467" w:rsidRDefault="000C49FE" w:rsidP="000C49FE">
      <w:pPr>
        <w:ind w:left="4248" w:firstLine="708"/>
        <w:rPr>
          <w:rFonts w:ascii="Calibri" w:hAnsi="Calibri"/>
          <w:bCs/>
          <w:u w:val="single"/>
        </w:rPr>
      </w:pPr>
      <w:r w:rsidRPr="00817467">
        <w:rPr>
          <w:rFonts w:ascii="Calibri" w:hAnsi="Calibri"/>
          <w:bCs/>
          <w:u w:val="single"/>
        </w:rPr>
        <w:t xml:space="preserve">Képviselő neve: </w:t>
      </w:r>
      <w:bookmarkStart w:id="24" w:name="Sz%C3%B6veg14"/>
      <w:r w:rsidRPr="00817467">
        <w:rPr>
          <w:rFonts w:ascii="Calibri" w:hAnsi="Calibri"/>
          <w:bCs/>
        </w:rPr>
        <w:fldChar w:fldCharType="begin"/>
      </w:r>
      <w:r w:rsidRPr="00817467">
        <w:rPr>
          <w:rFonts w:ascii="Calibri" w:hAnsi="Calibri"/>
          <w:bCs/>
        </w:rPr>
        <w:instrText xml:space="preserve"> FILLIN "Szöveg14"</w:instrText>
      </w:r>
      <w:r w:rsidRPr="00817467">
        <w:rPr>
          <w:rFonts w:ascii="Calibri" w:hAnsi="Calibri"/>
          <w:bCs/>
        </w:rPr>
        <w:fldChar w:fldCharType="separate"/>
      </w:r>
      <w:r w:rsidRPr="00817467">
        <w:rPr>
          <w:bCs/>
        </w:rPr>
        <w:t>     </w:t>
      </w:r>
      <w:r w:rsidRPr="00817467">
        <w:rPr>
          <w:rFonts w:ascii="Calibri" w:hAnsi="Calibri"/>
          <w:bCs/>
        </w:rPr>
        <w:fldChar w:fldCharType="end"/>
      </w:r>
      <w:bookmarkEnd w:id="24"/>
    </w:p>
    <w:p w:rsidR="000C49FE" w:rsidRPr="00817467" w:rsidRDefault="000C49FE" w:rsidP="000C49FE">
      <w:pPr>
        <w:ind w:left="4248" w:firstLine="708"/>
        <w:rPr>
          <w:rFonts w:ascii="Calibri" w:hAnsi="Calibri"/>
          <w:bCs/>
          <w:u w:val="single"/>
        </w:rPr>
      </w:pPr>
    </w:p>
    <w:p w:rsidR="000C49FE" w:rsidRPr="00817467" w:rsidRDefault="000C49FE" w:rsidP="000C49FE">
      <w:pPr>
        <w:ind w:left="4248" w:firstLine="708"/>
        <w:rPr>
          <w:rFonts w:ascii="Calibri" w:hAnsi="Calibri"/>
          <w:bCs/>
          <w:u w:val="single"/>
        </w:rPr>
      </w:pPr>
      <w:r w:rsidRPr="00817467">
        <w:rPr>
          <w:rFonts w:ascii="Calibri" w:hAnsi="Calibri"/>
          <w:bCs/>
          <w:u w:val="single"/>
        </w:rPr>
        <w:t>Aláírás</w:t>
      </w:r>
      <w:proofErr w:type="gramStart"/>
      <w:r w:rsidRPr="00817467">
        <w:rPr>
          <w:rFonts w:ascii="Calibri" w:hAnsi="Calibri"/>
          <w:bCs/>
          <w:u w:val="single"/>
        </w:rPr>
        <w:t>: .</w:t>
      </w:r>
      <w:proofErr w:type="gramEnd"/>
      <w:r w:rsidRPr="00817467">
        <w:rPr>
          <w:rFonts w:ascii="Calibri" w:hAnsi="Calibri"/>
          <w:bCs/>
          <w:u w:val="single"/>
        </w:rPr>
        <w:t>.......................................</w:t>
      </w:r>
    </w:p>
    <w:p w:rsidR="000C49FE" w:rsidRPr="00817467" w:rsidRDefault="000C49FE" w:rsidP="000C49FE">
      <w:pPr>
        <w:ind w:left="2832" w:firstLine="708"/>
        <w:rPr>
          <w:rFonts w:ascii="Calibri" w:hAnsi="Calibri"/>
          <w:bCs/>
          <w:u w:val="single"/>
        </w:rPr>
      </w:pPr>
    </w:p>
    <w:p w:rsidR="000C49FE" w:rsidRPr="00817467" w:rsidRDefault="000C49FE" w:rsidP="000C49FE">
      <w:pPr>
        <w:ind w:left="2832" w:firstLine="708"/>
        <w:rPr>
          <w:rFonts w:ascii="Calibri" w:hAnsi="Calibri"/>
          <w:bCs/>
          <w:u w:val="single"/>
        </w:rPr>
      </w:pPr>
      <w:proofErr w:type="spellStart"/>
      <w:proofErr w:type="gramStart"/>
      <w:r w:rsidRPr="00817467">
        <w:rPr>
          <w:rFonts w:ascii="Calibri" w:hAnsi="Calibri"/>
          <w:bCs/>
          <w:u w:val="single"/>
        </w:rPr>
        <w:t>p.</w:t>
      </w:r>
      <w:proofErr w:type="gramEnd"/>
      <w:r w:rsidRPr="00817467">
        <w:rPr>
          <w:rFonts w:ascii="Calibri" w:hAnsi="Calibri"/>
          <w:bCs/>
          <w:u w:val="single"/>
        </w:rPr>
        <w:t>h</w:t>
      </w:r>
      <w:proofErr w:type="spellEnd"/>
    </w:p>
    <w:p w:rsidR="000C49FE" w:rsidRPr="00817467" w:rsidRDefault="000C49FE" w:rsidP="000C49FE">
      <w:pPr>
        <w:jc w:val="both"/>
        <w:rPr>
          <w:rFonts w:ascii="Calibri" w:hAnsi="Calibri"/>
        </w:rPr>
      </w:pPr>
    </w:p>
    <w:p w:rsidR="000C49FE" w:rsidRPr="00817467" w:rsidRDefault="000C49FE" w:rsidP="000C49FE">
      <w:pPr>
        <w:jc w:val="both"/>
        <w:rPr>
          <w:rFonts w:ascii="Calibri" w:hAnsi="Calibri"/>
        </w:rPr>
      </w:pPr>
    </w:p>
    <w:p w:rsidR="000C49FE" w:rsidRPr="00817467" w:rsidRDefault="000C49FE" w:rsidP="000C49FE">
      <w:pPr>
        <w:jc w:val="both"/>
      </w:pPr>
      <w:r w:rsidRPr="00817467">
        <w:rPr>
          <w:rFonts w:ascii="Calibri" w:hAnsi="Calibri"/>
          <w:iCs/>
        </w:rPr>
        <w:t xml:space="preserve">Dátum: </w:t>
      </w:r>
      <w:r>
        <w:rPr>
          <w:rFonts w:ascii="Calibri" w:hAnsi="Calibri"/>
          <w:iCs/>
        </w:rPr>
        <w:tab/>
      </w:r>
      <w:r w:rsidRPr="00817467">
        <w:rPr>
          <w:rFonts w:ascii="Calibri" w:hAnsi="Calibri"/>
          <w:iCs/>
          <w:u w:val="single"/>
        </w:rPr>
        <w:tab/>
      </w:r>
      <w:r w:rsidRPr="00817467">
        <w:rPr>
          <w:rFonts w:ascii="Calibri" w:hAnsi="Calibri"/>
          <w:iCs/>
          <w:u w:val="single"/>
        </w:rPr>
        <w:tab/>
      </w:r>
      <w:r w:rsidRPr="00817467">
        <w:rPr>
          <w:rFonts w:ascii="Calibri" w:hAnsi="Calibri"/>
          <w:iCs/>
          <w:u w:val="single"/>
        </w:rPr>
        <w:tab/>
      </w:r>
      <w:r w:rsidRPr="00817467">
        <w:rPr>
          <w:rFonts w:ascii="Calibri" w:hAnsi="Calibri"/>
          <w:iCs/>
          <w:u w:val="single"/>
        </w:rPr>
        <w:tab/>
      </w:r>
    </w:p>
    <w:p w:rsidR="000C49FE" w:rsidRPr="00817467" w:rsidRDefault="000C49FE" w:rsidP="000C49FE">
      <w:pPr>
        <w:jc w:val="both"/>
        <w:rPr>
          <w:rFonts w:ascii="Calibri" w:hAnsi="Calibri"/>
        </w:rPr>
      </w:pPr>
    </w:p>
    <w:p w:rsidR="000C49FE" w:rsidRPr="00817467" w:rsidRDefault="000C49FE" w:rsidP="000C49FE">
      <w:pPr>
        <w:pStyle w:val="Cmsor2"/>
        <w:pageBreakBefore/>
        <w:rPr>
          <w:rFonts w:ascii="Calibri" w:hAnsi="Calibri"/>
        </w:rPr>
      </w:pPr>
      <w:bookmarkStart w:id="25" w:name="_Toc299044341"/>
      <w:r>
        <w:rPr>
          <w:rFonts w:ascii="Calibri" w:hAnsi="Calibri"/>
        </w:rPr>
        <w:lastRenderedPageBreak/>
        <w:t>3</w:t>
      </w:r>
      <w:r w:rsidRPr="00817467">
        <w:rPr>
          <w:rFonts w:ascii="Calibri" w:hAnsi="Calibri"/>
        </w:rPr>
        <w:t>. számú melléklet: Átadás-átvételi jegyzőkönyv</w:t>
      </w:r>
      <w:bookmarkEnd w:id="25"/>
      <w:r w:rsidRPr="00817467">
        <w:rPr>
          <w:rFonts w:ascii="Calibri" w:hAnsi="Calibri"/>
        </w:rPr>
        <w:t xml:space="preserve"> </w:t>
      </w:r>
    </w:p>
    <w:p w:rsidR="000C49FE" w:rsidRPr="00817467" w:rsidRDefault="000C49FE" w:rsidP="000C49FE">
      <w:pPr>
        <w:jc w:val="both"/>
        <w:rPr>
          <w:rFonts w:ascii="Calibri" w:hAnsi="Calibri"/>
        </w:rPr>
      </w:pPr>
    </w:p>
    <w:p w:rsidR="000C49FE" w:rsidRPr="00817467" w:rsidRDefault="000C49FE" w:rsidP="000C49FE">
      <w:pPr>
        <w:jc w:val="both"/>
        <w:rPr>
          <w:rFonts w:ascii="Calibri" w:hAnsi="Calibri"/>
        </w:rPr>
      </w:pPr>
    </w:p>
    <w:p w:rsidR="000C49FE" w:rsidRPr="00A66186" w:rsidRDefault="000C49FE" w:rsidP="000C49FE">
      <w:pPr>
        <w:pStyle w:val="nv"/>
        <w:snapToGrid w:val="0"/>
        <w:rPr>
          <w:rFonts w:ascii="Calibri" w:hAnsi="Calibri" w:cs="Times New Roman"/>
          <w:b/>
          <w:bCs/>
          <w:caps/>
          <w:sz w:val="24"/>
          <w:szCs w:val="24"/>
        </w:rPr>
      </w:pPr>
      <w:bookmarkStart w:id="26" w:name="_Toc298768508"/>
      <w:r w:rsidRPr="00A66186">
        <w:rPr>
          <w:rFonts w:ascii="Calibri" w:hAnsi="Calibri" w:cs="Times New Roman"/>
          <w:b/>
          <w:bCs/>
          <w:caps/>
          <w:sz w:val="24"/>
          <w:szCs w:val="24"/>
        </w:rPr>
        <w:t>Átadás-átvételi jegyzőkönyv Projekt adatlap benyújtásához</w:t>
      </w:r>
      <w:bookmarkEnd w:id="26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72"/>
      </w:tblGrid>
      <w:tr w:rsidR="000C49FE" w:rsidRPr="00817467" w:rsidTr="004D1C84">
        <w:tc>
          <w:tcPr>
            <w:tcW w:w="9072" w:type="dxa"/>
            <w:shd w:val="clear" w:color="auto" w:fill="auto"/>
          </w:tcPr>
          <w:p w:rsidR="000C49FE" w:rsidRPr="00817467" w:rsidRDefault="000C49FE" w:rsidP="004D1C84">
            <w:pPr>
              <w:autoSpaceDE w:val="0"/>
              <w:snapToGrid w:val="0"/>
              <w:jc w:val="right"/>
              <w:rPr>
                <w:rFonts w:ascii="Calibri" w:hAnsi="Calibri"/>
              </w:rPr>
            </w:pPr>
          </w:p>
        </w:tc>
      </w:tr>
      <w:tr w:rsidR="000C49FE" w:rsidRPr="00817467" w:rsidTr="004D1C84">
        <w:tc>
          <w:tcPr>
            <w:tcW w:w="9072" w:type="dxa"/>
            <w:shd w:val="clear" w:color="auto" w:fill="auto"/>
          </w:tcPr>
          <w:p w:rsidR="000C49FE" w:rsidRPr="00817467" w:rsidRDefault="000C49FE" w:rsidP="004D1C84">
            <w:pPr>
              <w:autoSpaceDE w:val="0"/>
              <w:snapToGrid w:val="0"/>
              <w:jc w:val="center"/>
              <w:rPr>
                <w:rFonts w:ascii="Calibri" w:hAnsi="Calibri"/>
                <w:color w:val="A6A6A6"/>
              </w:rPr>
            </w:pPr>
          </w:p>
        </w:tc>
      </w:tr>
      <w:tr w:rsidR="000C49FE" w:rsidRPr="00817467" w:rsidTr="004D1C84">
        <w:tc>
          <w:tcPr>
            <w:tcW w:w="9072" w:type="dxa"/>
            <w:shd w:val="clear" w:color="auto" w:fill="auto"/>
          </w:tcPr>
          <w:p w:rsidR="000C49FE" w:rsidRPr="00817467" w:rsidRDefault="000C49FE" w:rsidP="004D1C84">
            <w:pPr>
              <w:pStyle w:val="nv"/>
              <w:snapToGrid w:val="0"/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</w:pPr>
            <w:r w:rsidRPr="00817467">
              <w:rPr>
                <w:rFonts w:ascii="Calibri" w:hAnsi="Calibri" w:cs="Times New Roman"/>
                <w:b/>
                <w:bCs/>
                <w:caps/>
                <w:sz w:val="24"/>
                <w:szCs w:val="24"/>
              </w:rPr>
              <w:t>LEADER HACS neve, címe</w:t>
            </w:r>
          </w:p>
          <w:p w:rsidR="000C49FE" w:rsidRPr="00817467" w:rsidRDefault="000C49FE" w:rsidP="004D1C84">
            <w:pPr>
              <w:pStyle w:val="titulus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0C49FE" w:rsidRPr="00817467" w:rsidTr="004D1C84">
        <w:tc>
          <w:tcPr>
            <w:tcW w:w="9072" w:type="dxa"/>
            <w:shd w:val="clear" w:color="auto" w:fill="auto"/>
          </w:tcPr>
          <w:p w:rsidR="000C49FE" w:rsidRPr="00817467" w:rsidRDefault="000C49FE" w:rsidP="004D1C84">
            <w:pPr>
              <w:autoSpaceDE w:val="0"/>
              <w:snapToGrid w:val="0"/>
              <w:spacing w:line="300" w:lineRule="exact"/>
              <w:jc w:val="both"/>
              <w:rPr>
                <w:rFonts w:ascii="Calibri" w:hAnsi="Calibri"/>
                <w:b/>
                <w:bCs/>
              </w:rPr>
            </w:pPr>
            <w:r w:rsidRPr="00817467">
              <w:rPr>
                <w:rFonts w:ascii="Calibri" w:hAnsi="Calibri"/>
                <w:b/>
                <w:bCs/>
              </w:rPr>
              <w:t>Iktatószám:</w:t>
            </w:r>
          </w:p>
        </w:tc>
      </w:tr>
      <w:tr w:rsidR="000C49FE" w:rsidRPr="00817467" w:rsidTr="004D1C84">
        <w:tc>
          <w:tcPr>
            <w:tcW w:w="9072" w:type="dxa"/>
            <w:shd w:val="clear" w:color="auto" w:fill="auto"/>
          </w:tcPr>
          <w:p w:rsidR="000C49FE" w:rsidRPr="00817467" w:rsidRDefault="000C49FE" w:rsidP="004D1C84">
            <w:pPr>
              <w:autoSpaceDE w:val="0"/>
              <w:snapToGrid w:val="0"/>
              <w:spacing w:line="300" w:lineRule="exact"/>
              <w:jc w:val="both"/>
              <w:rPr>
                <w:rFonts w:ascii="Calibri" w:hAnsi="Calibri"/>
              </w:rPr>
            </w:pPr>
          </w:p>
        </w:tc>
      </w:tr>
      <w:tr w:rsidR="000C49FE" w:rsidRPr="00817467" w:rsidTr="004D1C84">
        <w:tc>
          <w:tcPr>
            <w:tcW w:w="9072" w:type="dxa"/>
            <w:shd w:val="clear" w:color="auto" w:fill="auto"/>
          </w:tcPr>
          <w:p w:rsidR="000C49FE" w:rsidRPr="00817467" w:rsidRDefault="000C49FE" w:rsidP="004D1C84">
            <w:pPr>
              <w:autoSpaceDE w:val="0"/>
              <w:snapToGrid w:val="0"/>
              <w:spacing w:line="300" w:lineRule="exact"/>
              <w:jc w:val="center"/>
              <w:rPr>
                <w:rFonts w:ascii="Calibri" w:hAnsi="Calibri"/>
                <w:b/>
                <w:bCs/>
              </w:rPr>
            </w:pPr>
            <w:r w:rsidRPr="00817467">
              <w:rPr>
                <w:rFonts w:ascii="Calibri" w:hAnsi="Calibri"/>
                <w:b/>
                <w:bCs/>
              </w:rPr>
              <w:t>Iratátadás - átvételi jegyzőkönyv</w:t>
            </w:r>
          </w:p>
        </w:tc>
      </w:tr>
      <w:tr w:rsidR="000C49FE" w:rsidRPr="00817467" w:rsidTr="004D1C84">
        <w:tc>
          <w:tcPr>
            <w:tcW w:w="9072" w:type="dxa"/>
            <w:shd w:val="clear" w:color="auto" w:fill="auto"/>
          </w:tcPr>
          <w:p w:rsidR="000C49FE" w:rsidRPr="00817467" w:rsidRDefault="000C49FE" w:rsidP="004D1C84">
            <w:pPr>
              <w:autoSpaceDE w:val="0"/>
              <w:snapToGrid w:val="0"/>
              <w:spacing w:line="300" w:lineRule="exact"/>
              <w:jc w:val="both"/>
              <w:rPr>
                <w:rFonts w:ascii="Calibri" w:hAnsi="Calibri"/>
              </w:rPr>
            </w:pPr>
          </w:p>
        </w:tc>
      </w:tr>
      <w:tr w:rsidR="000C49FE" w:rsidRPr="00817467" w:rsidTr="004D1C84">
        <w:tc>
          <w:tcPr>
            <w:tcW w:w="9072" w:type="dxa"/>
            <w:shd w:val="clear" w:color="auto" w:fill="auto"/>
          </w:tcPr>
          <w:p w:rsidR="000C49FE" w:rsidRPr="00817467" w:rsidRDefault="000C49FE" w:rsidP="004D1C84">
            <w:pPr>
              <w:tabs>
                <w:tab w:val="left" w:pos="3191"/>
              </w:tabs>
              <w:autoSpaceDE w:val="0"/>
              <w:snapToGrid w:val="0"/>
              <w:spacing w:line="300" w:lineRule="exact"/>
              <w:jc w:val="both"/>
              <w:rPr>
                <w:rFonts w:ascii="Calibri" w:hAnsi="Calibri"/>
                <w:i/>
              </w:rPr>
            </w:pPr>
            <w:r w:rsidRPr="00817467">
              <w:rPr>
                <w:rFonts w:ascii="Calibri" w:hAnsi="Calibri"/>
                <w:b/>
                <w:bCs/>
              </w:rPr>
              <w:t>Készült:</w:t>
            </w:r>
            <w:r w:rsidRPr="00817467">
              <w:rPr>
                <w:rFonts w:ascii="Calibri" w:hAnsi="Calibri"/>
              </w:rPr>
              <w:t xml:space="preserve"> </w:t>
            </w:r>
            <w:r w:rsidRPr="00817467">
              <w:rPr>
                <w:rFonts w:ascii="Calibri" w:hAnsi="Calibri"/>
              </w:rPr>
              <w:tab/>
            </w:r>
            <w:r w:rsidRPr="00817467">
              <w:rPr>
                <w:rFonts w:ascii="Calibri" w:hAnsi="Calibri"/>
                <w:i/>
              </w:rPr>
              <w:t>dátum, LEADER HACS neve, helyiség megnevezése</w:t>
            </w:r>
          </w:p>
        </w:tc>
      </w:tr>
      <w:tr w:rsidR="000C49FE" w:rsidRPr="00817467" w:rsidTr="004D1C84">
        <w:tc>
          <w:tcPr>
            <w:tcW w:w="9072" w:type="dxa"/>
            <w:shd w:val="clear" w:color="auto" w:fill="auto"/>
          </w:tcPr>
          <w:p w:rsidR="000C49FE" w:rsidRPr="00817467" w:rsidRDefault="000C49FE" w:rsidP="004D1C84">
            <w:pPr>
              <w:tabs>
                <w:tab w:val="left" w:pos="3191"/>
              </w:tabs>
              <w:autoSpaceDE w:val="0"/>
              <w:snapToGrid w:val="0"/>
              <w:spacing w:line="300" w:lineRule="exact"/>
              <w:jc w:val="both"/>
              <w:rPr>
                <w:rFonts w:ascii="Calibri" w:hAnsi="Calibri"/>
              </w:rPr>
            </w:pPr>
          </w:p>
        </w:tc>
      </w:tr>
      <w:tr w:rsidR="000C49FE" w:rsidRPr="00817467" w:rsidTr="004D1C84">
        <w:tc>
          <w:tcPr>
            <w:tcW w:w="9072" w:type="dxa"/>
            <w:shd w:val="clear" w:color="auto" w:fill="auto"/>
          </w:tcPr>
          <w:p w:rsidR="000C49FE" w:rsidRPr="00817467" w:rsidRDefault="000C49FE" w:rsidP="004D1C84">
            <w:pPr>
              <w:tabs>
                <w:tab w:val="left" w:pos="3191"/>
              </w:tabs>
              <w:autoSpaceDE w:val="0"/>
              <w:snapToGrid w:val="0"/>
              <w:spacing w:line="300" w:lineRule="exact"/>
              <w:ind w:left="3170" w:hanging="3170"/>
              <w:rPr>
                <w:rFonts w:ascii="Calibri" w:hAnsi="Calibri"/>
              </w:rPr>
            </w:pPr>
            <w:r w:rsidRPr="00817467">
              <w:rPr>
                <w:rFonts w:ascii="Calibri" w:hAnsi="Calibri"/>
                <w:b/>
                <w:bCs/>
              </w:rPr>
              <w:t>Átadó:</w:t>
            </w:r>
            <w:r w:rsidRPr="00817467">
              <w:rPr>
                <w:rFonts w:ascii="Calibri" w:hAnsi="Calibri"/>
              </w:rPr>
              <w:t xml:space="preserve"> </w:t>
            </w:r>
            <w:r w:rsidRPr="00817467">
              <w:rPr>
                <w:rFonts w:ascii="Calibri" w:hAnsi="Calibri"/>
              </w:rPr>
              <w:tab/>
            </w:r>
            <w:r w:rsidRPr="00817467">
              <w:rPr>
                <w:rFonts w:ascii="Calibri" w:hAnsi="Calibri"/>
                <w:i/>
              </w:rPr>
              <w:t>az átadó szerv/személy megnevezése, illetve az átadásért felelős személy és beosztásának megnevezése</w:t>
            </w:r>
            <w:r w:rsidRPr="00817467">
              <w:rPr>
                <w:rFonts w:ascii="Calibri" w:hAnsi="Calibri"/>
              </w:rPr>
              <w:t xml:space="preserve"> </w:t>
            </w:r>
          </w:p>
        </w:tc>
      </w:tr>
      <w:tr w:rsidR="000C49FE" w:rsidRPr="00817467" w:rsidTr="004D1C84">
        <w:tc>
          <w:tcPr>
            <w:tcW w:w="9072" w:type="dxa"/>
            <w:shd w:val="clear" w:color="auto" w:fill="auto"/>
          </w:tcPr>
          <w:p w:rsidR="000C49FE" w:rsidRPr="00817467" w:rsidRDefault="000C49FE" w:rsidP="004D1C84">
            <w:pPr>
              <w:tabs>
                <w:tab w:val="left" w:pos="3191"/>
              </w:tabs>
              <w:autoSpaceDE w:val="0"/>
              <w:snapToGrid w:val="0"/>
              <w:spacing w:line="300" w:lineRule="exact"/>
              <w:rPr>
                <w:rFonts w:ascii="Calibri" w:hAnsi="Calibri"/>
              </w:rPr>
            </w:pPr>
          </w:p>
        </w:tc>
      </w:tr>
      <w:tr w:rsidR="000C49FE" w:rsidRPr="00817467" w:rsidTr="004D1C84">
        <w:tc>
          <w:tcPr>
            <w:tcW w:w="9072" w:type="dxa"/>
            <w:shd w:val="clear" w:color="auto" w:fill="auto"/>
          </w:tcPr>
          <w:p w:rsidR="000C49FE" w:rsidRPr="00817467" w:rsidRDefault="000C49FE" w:rsidP="004D1C84">
            <w:pPr>
              <w:tabs>
                <w:tab w:val="left" w:pos="3191"/>
              </w:tabs>
              <w:autoSpaceDE w:val="0"/>
              <w:snapToGrid w:val="0"/>
              <w:spacing w:line="300" w:lineRule="exact"/>
              <w:ind w:left="3170" w:hanging="3170"/>
              <w:rPr>
                <w:rFonts w:ascii="Calibri" w:hAnsi="Calibri"/>
                <w:i/>
              </w:rPr>
            </w:pPr>
            <w:r w:rsidRPr="00817467">
              <w:rPr>
                <w:rFonts w:ascii="Calibri" w:hAnsi="Calibri"/>
                <w:b/>
                <w:bCs/>
              </w:rPr>
              <w:t>Átvevő:</w:t>
            </w:r>
            <w:r w:rsidRPr="00817467">
              <w:rPr>
                <w:rFonts w:ascii="Calibri" w:hAnsi="Calibri"/>
              </w:rPr>
              <w:t xml:space="preserve"> </w:t>
            </w:r>
            <w:r w:rsidRPr="00817467">
              <w:rPr>
                <w:rFonts w:ascii="Calibri" w:hAnsi="Calibri"/>
              </w:rPr>
              <w:tab/>
            </w:r>
            <w:r w:rsidRPr="00817467">
              <w:rPr>
                <w:rFonts w:ascii="Calibri" w:hAnsi="Calibri"/>
                <w:i/>
              </w:rPr>
              <w:t>az átvevő szerv/személy megnevezése, illetve az átvételért felelős személy és beosztásának megnevezése</w:t>
            </w:r>
          </w:p>
        </w:tc>
      </w:tr>
      <w:tr w:rsidR="000C49FE" w:rsidRPr="00817467" w:rsidTr="004D1C84">
        <w:tc>
          <w:tcPr>
            <w:tcW w:w="9072" w:type="dxa"/>
            <w:shd w:val="clear" w:color="auto" w:fill="auto"/>
          </w:tcPr>
          <w:p w:rsidR="000C49FE" w:rsidRPr="00817467" w:rsidRDefault="000C49FE" w:rsidP="004D1C84">
            <w:pPr>
              <w:tabs>
                <w:tab w:val="left" w:pos="3191"/>
              </w:tabs>
              <w:autoSpaceDE w:val="0"/>
              <w:snapToGrid w:val="0"/>
              <w:spacing w:line="300" w:lineRule="exact"/>
              <w:rPr>
                <w:rFonts w:ascii="Calibri" w:hAnsi="Calibri"/>
              </w:rPr>
            </w:pPr>
          </w:p>
        </w:tc>
      </w:tr>
      <w:tr w:rsidR="000C49FE" w:rsidRPr="00817467" w:rsidTr="004D1C84">
        <w:tc>
          <w:tcPr>
            <w:tcW w:w="9072" w:type="dxa"/>
            <w:shd w:val="clear" w:color="auto" w:fill="auto"/>
          </w:tcPr>
          <w:p w:rsidR="000C49FE" w:rsidRPr="00817467" w:rsidRDefault="000C49FE" w:rsidP="004D1C84">
            <w:pPr>
              <w:tabs>
                <w:tab w:val="left" w:pos="3191"/>
              </w:tabs>
              <w:autoSpaceDE w:val="0"/>
              <w:snapToGrid w:val="0"/>
              <w:spacing w:line="300" w:lineRule="exact"/>
              <w:ind w:left="4250" w:hanging="4250"/>
              <w:rPr>
                <w:rFonts w:ascii="Calibri" w:hAnsi="Calibri"/>
              </w:rPr>
            </w:pPr>
            <w:r w:rsidRPr="00817467">
              <w:rPr>
                <w:rFonts w:ascii="Calibri" w:hAnsi="Calibri"/>
                <w:b/>
                <w:bCs/>
              </w:rPr>
              <w:t>Az átadás-átvétel tárgyát képező iratanyag, iratkezelési segédlet:</w:t>
            </w:r>
            <w:r w:rsidRPr="00817467">
              <w:rPr>
                <w:rFonts w:ascii="Calibri" w:hAnsi="Calibri"/>
              </w:rPr>
              <w:t xml:space="preserve"> </w:t>
            </w:r>
          </w:p>
          <w:p w:rsidR="000C49FE" w:rsidRPr="00817467" w:rsidRDefault="000C49FE" w:rsidP="004D1C84">
            <w:pPr>
              <w:tabs>
                <w:tab w:val="left" w:pos="3191"/>
              </w:tabs>
              <w:autoSpaceDE w:val="0"/>
              <w:spacing w:line="300" w:lineRule="exact"/>
              <w:ind w:left="4250" w:hanging="4250"/>
              <w:rPr>
                <w:rFonts w:ascii="Calibri" w:hAnsi="Calibri"/>
                <w:i/>
              </w:rPr>
            </w:pPr>
            <w:r w:rsidRPr="00817467">
              <w:rPr>
                <w:rFonts w:ascii="Calibri" w:hAnsi="Calibri"/>
                <w:i/>
              </w:rPr>
              <w:t>az iratanyag tárgyának és mennyiségének megnevezése</w:t>
            </w:r>
          </w:p>
        </w:tc>
      </w:tr>
      <w:tr w:rsidR="000C49FE" w:rsidRPr="00817467" w:rsidTr="004D1C84">
        <w:tc>
          <w:tcPr>
            <w:tcW w:w="9072" w:type="dxa"/>
            <w:shd w:val="clear" w:color="auto" w:fill="auto"/>
          </w:tcPr>
          <w:p w:rsidR="000C49FE" w:rsidRPr="00817467" w:rsidRDefault="000C49FE" w:rsidP="004D1C84">
            <w:pPr>
              <w:autoSpaceDE w:val="0"/>
              <w:snapToGrid w:val="0"/>
              <w:spacing w:line="300" w:lineRule="exact"/>
              <w:jc w:val="both"/>
              <w:rPr>
                <w:rFonts w:ascii="Calibri" w:hAnsi="Calibri"/>
              </w:rPr>
            </w:pPr>
          </w:p>
          <w:p w:rsidR="000C49FE" w:rsidRPr="00817467" w:rsidRDefault="000C49FE" w:rsidP="004D1C84">
            <w:pPr>
              <w:autoSpaceDE w:val="0"/>
              <w:snapToGrid w:val="0"/>
              <w:spacing w:line="300" w:lineRule="exact"/>
              <w:jc w:val="both"/>
              <w:rPr>
                <w:rFonts w:ascii="Calibri" w:hAnsi="Calibri"/>
              </w:rPr>
            </w:pPr>
          </w:p>
          <w:p w:rsidR="000C49FE" w:rsidRPr="00817467" w:rsidRDefault="000C49FE" w:rsidP="004D1C84">
            <w:pPr>
              <w:autoSpaceDE w:val="0"/>
              <w:spacing w:line="300" w:lineRule="exact"/>
              <w:jc w:val="both"/>
              <w:rPr>
                <w:rFonts w:ascii="Calibri" w:hAnsi="Calibri"/>
              </w:rPr>
            </w:pPr>
          </w:p>
        </w:tc>
      </w:tr>
      <w:tr w:rsidR="000C49FE" w:rsidRPr="00817467" w:rsidTr="004D1C84">
        <w:tc>
          <w:tcPr>
            <w:tcW w:w="9072" w:type="dxa"/>
            <w:shd w:val="clear" w:color="auto" w:fill="auto"/>
          </w:tcPr>
          <w:p w:rsidR="000C49FE" w:rsidRPr="00A66186" w:rsidRDefault="000C49FE" w:rsidP="004D1C84">
            <w:pPr>
              <w:tabs>
                <w:tab w:val="center" w:pos="3191"/>
                <w:tab w:val="center" w:pos="7443"/>
              </w:tabs>
              <w:autoSpaceDE w:val="0"/>
              <w:snapToGrid w:val="0"/>
              <w:spacing w:line="300" w:lineRule="exact"/>
              <w:jc w:val="center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A</w:t>
            </w:r>
            <w:r w:rsidRPr="00A66186">
              <w:rPr>
                <w:rFonts w:ascii="Calibri" w:hAnsi="Calibri"/>
                <w:iCs/>
              </w:rPr>
              <w:t>láírás</w:t>
            </w:r>
          </w:p>
          <w:p w:rsidR="000C49FE" w:rsidRPr="00A66186" w:rsidRDefault="000C49FE" w:rsidP="004D1C84">
            <w:pPr>
              <w:tabs>
                <w:tab w:val="center" w:pos="3191"/>
                <w:tab w:val="center" w:pos="7443"/>
              </w:tabs>
              <w:autoSpaceDE w:val="0"/>
              <w:snapToGrid w:val="0"/>
              <w:spacing w:line="300" w:lineRule="exact"/>
              <w:jc w:val="center"/>
              <w:rPr>
                <w:rFonts w:ascii="Calibri" w:hAnsi="Calibri"/>
                <w:b/>
                <w:bCs/>
                <w:iCs/>
              </w:rPr>
            </w:pPr>
            <w:r w:rsidRPr="00A66186">
              <w:rPr>
                <w:rFonts w:ascii="Calibri" w:hAnsi="Calibri"/>
                <w:b/>
                <w:bCs/>
                <w:iCs/>
              </w:rPr>
              <w:t>átadó</w:t>
            </w:r>
          </w:p>
          <w:p w:rsidR="000C49FE" w:rsidRPr="00817467" w:rsidRDefault="000C49FE" w:rsidP="004D1C84">
            <w:pPr>
              <w:tabs>
                <w:tab w:val="center" w:pos="3191"/>
                <w:tab w:val="center" w:pos="7443"/>
              </w:tabs>
              <w:autoSpaceDE w:val="0"/>
              <w:snapToGrid w:val="0"/>
              <w:spacing w:line="300" w:lineRule="exact"/>
              <w:jc w:val="center"/>
              <w:rPr>
                <w:rFonts w:ascii="Calibri" w:hAnsi="Calibri"/>
              </w:rPr>
            </w:pPr>
            <w:r w:rsidRPr="00A66186">
              <w:rPr>
                <w:rFonts w:ascii="Calibri" w:hAnsi="Calibri"/>
                <w:iCs/>
              </w:rPr>
              <w:t>(P.H.)</w:t>
            </w:r>
          </w:p>
        </w:tc>
      </w:tr>
      <w:tr w:rsidR="000C49FE" w:rsidRPr="00817467" w:rsidTr="004D1C84">
        <w:tc>
          <w:tcPr>
            <w:tcW w:w="9072" w:type="dxa"/>
            <w:shd w:val="clear" w:color="auto" w:fill="auto"/>
          </w:tcPr>
          <w:p w:rsidR="000C49FE" w:rsidRDefault="000C49FE" w:rsidP="004D1C84">
            <w:pPr>
              <w:autoSpaceDE w:val="0"/>
              <w:snapToGrid w:val="0"/>
              <w:spacing w:line="300" w:lineRule="exact"/>
              <w:jc w:val="both"/>
              <w:rPr>
                <w:rFonts w:ascii="Calibri" w:hAnsi="Calibri"/>
              </w:rPr>
            </w:pPr>
          </w:p>
          <w:p w:rsidR="000C49FE" w:rsidRDefault="000C49FE" w:rsidP="004D1C84">
            <w:pPr>
              <w:autoSpaceDE w:val="0"/>
              <w:snapToGrid w:val="0"/>
              <w:spacing w:line="300" w:lineRule="exact"/>
              <w:jc w:val="both"/>
              <w:rPr>
                <w:rFonts w:ascii="Calibri" w:hAnsi="Calibri"/>
              </w:rPr>
            </w:pPr>
          </w:p>
          <w:p w:rsidR="000C49FE" w:rsidRPr="00817467" w:rsidRDefault="000C49FE" w:rsidP="004D1C84">
            <w:pPr>
              <w:autoSpaceDE w:val="0"/>
              <w:snapToGrid w:val="0"/>
              <w:spacing w:line="300" w:lineRule="exact"/>
              <w:jc w:val="both"/>
              <w:rPr>
                <w:rFonts w:ascii="Calibri" w:hAnsi="Calibri"/>
              </w:rPr>
            </w:pPr>
            <w:r w:rsidRPr="00817467">
              <w:rPr>
                <w:rFonts w:ascii="Calibri" w:hAnsi="Calibri"/>
              </w:rPr>
              <w:t>A projekt javaslattal kapcsolatos</w:t>
            </w:r>
            <w:r>
              <w:rPr>
                <w:rFonts w:ascii="Calibri" w:hAnsi="Calibri"/>
              </w:rPr>
              <w:t>, a Helyi Bíráló Bizottság</w:t>
            </w:r>
            <w:r w:rsidRPr="00817467">
              <w:rPr>
                <w:rFonts w:ascii="Calibri" w:hAnsi="Calibri"/>
              </w:rPr>
              <w:t xml:space="preserve"> további eljárásáról szóló szóbeli tájékoztatást az átadás-átvétellel egyidejűleg megkaptam.</w:t>
            </w:r>
          </w:p>
        </w:tc>
      </w:tr>
      <w:tr w:rsidR="000C49FE" w:rsidRPr="00817467" w:rsidTr="004D1C84">
        <w:tc>
          <w:tcPr>
            <w:tcW w:w="9072" w:type="dxa"/>
            <w:shd w:val="clear" w:color="auto" w:fill="auto"/>
          </w:tcPr>
          <w:p w:rsidR="000C49FE" w:rsidRPr="00817467" w:rsidRDefault="000C49FE" w:rsidP="004D1C84">
            <w:pPr>
              <w:tabs>
                <w:tab w:val="center" w:pos="3191"/>
                <w:tab w:val="center" w:pos="7443"/>
              </w:tabs>
              <w:autoSpaceDE w:val="0"/>
              <w:spacing w:line="300" w:lineRule="exact"/>
              <w:jc w:val="both"/>
              <w:rPr>
                <w:rFonts w:ascii="Calibri" w:hAnsi="Calibri"/>
              </w:rPr>
            </w:pPr>
          </w:p>
          <w:p w:rsidR="000C49FE" w:rsidRPr="00817467" w:rsidRDefault="000C49FE" w:rsidP="004D1C84">
            <w:pPr>
              <w:tabs>
                <w:tab w:val="center" w:pos="3191"/>
                <w:tab w:val="center" w:pos="7443"/>
              </w:tabs>
              <w:autoSpaceDE w:val="0"/>
              <w:spacing w:line="300" w:lineRule="exact"/>
              <w:jc w:val="both"/>
              <w:rPr>
                <w:rFonts w:ascii="Calibri" w:hAnsi="Calibri"/>
                <w:iCs/>
              </w:rPr>
            </w:pPr>
            <w:r w:rsidRPr="00817467">
              <w:rPr>
                <w:rFonts w:ascii="Calibri" w:hAnsi="Calibri"/>
              </w:rPr>
              <w:tab/>
              <w:t xml:space="preserve">                                           </w:t>
            </w:r>
            <w:r w:rsidRPr="00817467">
              <w:rPr>
                <w:rFonts w:ascii="Calibri" w:hAnsi="Calibri"/>
                <w:iCs/>
              </w:rPr>
              <w:tab/>
            </w:r>
          </w:p>
        </w:tc>
      </w:tr>
      <w:tr w:rsidR="000C49FE" w:rsidRPr="00817467" w:rsidTr="004D1C84">
        <w:tc>
          <w:tcPr>
            <w:tcW w:w="9072" w:type="dxa"/>
            <w:shd w:val="clear" w:color="auto" w:fill="auto"/>
          </w:tcPr>
          <w:p w:rsidR="000C49FE" w:rsidRDefault="000C49FE" w:rsidP="004D1C84">
            <w:pPr>
              <w:tabs>
                <w:tab w:val="center" w:pos="3191"/>
                <w:tab w:val="center" w:pos="7443"/>
              </w:tabs>
              <w:autoSpaceDE w:val="0"/>
              <w:snapToGrid w:val="0"/>
              <w:spacing w:line="300" w:lineRule="exact"/>
              <w:jc w:val="center"/>
              <w:rPr>
                <w:rFonts w:ascii="Calibri" w:hAnsi="Calibri"/>
                <w:iCs/>
              </w:rPr>
            </w:pPr>
            <w:r w:rsidRPr="00817467">
              <w:rPr>
                <w:rFonts w:ascii="Calibri" w:hAnsi="Calibri"/>
                <w:iCs/>
              </w:rPr>
              <w:t>Aláírás</w:t>
            </w:r>
          </w:p>
          <w:p w:rsidR="000C49FE" w:rsidRPr="00A66186" w:rsidRDefault="000C49FE" w:rsidP="004D1C84">
            <w:pPr>
              <w:numPr>
                <w:ins w:id="27" w:author="Tóth Péter" w:date="2011-07-21T19:57:00Z"/>
              </w:numPr>
              <w:tabs>
                <w:tab w:val="center" w:pos="3191"/>
                <w:tab w:val="center" w:pos="7443"/>
              </w:tabs>
              <w:autoSpaceDE w:val="0"/>
              <w:snapToGrid w:val="0"/>
              <w:spacing w:line="300" w:lineRule="exact"/>
              <w:jc w:val="center"/>
              <w:rPr>
                <w:rFonts w:ascii="Calibri" w:hAnsi="Calibri"/>
                <w:b/>
                <w:bCs/>
                <w:iCs/>
              </w:rPr>
            </w:pPr>
            <w:r w:rsidRPr="00A66186">
              <w:rPr>
                <w:rFonts w:ascii="Calibri" w:hAnsi="Calibri"/>
                <w:b/>
                <w:bCs/>
                <w:iCs/>
              </w:rPr>
              <w:t>átvevő</w:t>
            </w:r>
          </w:p>
          <w:p w:rsidR="000C49FE" w:rsidRPr="00817467" w:rsidRDefault="000C49FE" w:rsidP="004D1C84">
            <w:pPr>
              <w:autoSpaceDE w:val="0"/>
              <w:snapToGrid w:val="0"/>
              <w:spacing w:line="300" w:lineRule="exact"/>
              <w:jc w:val="center"/>
              <w:rPr>
                <w:rFonts w:ascii="Calibri" w:hAnsi="Calibri"/>
              </w:rPr>
            </w:pPr>
            <w:r w:rsidRPr="00817467">
              <w:rPr>
                <w:rFonts w:ascii="Calibri" w:hAnsi="Calibri"/>
              </w:rPr>
              <w:t>(P. H.)</w:t>
            </w:r>
          </w:p>
        </w:tc>
      </w:tr>
    </w:tbl>
    <w:p w:rsidR="000C49FE" w:rsidRDefault="000C49FE" w:rsidP="000C49FE">
      <w:pPr>
        <w:tabs>
          <w:tab w:val="left" w:pos="1276"/>
        </w:tabs>
        <w:autoSpaceDE w:val="0"/>
        <w:spacing w:line="300" w:lineRule="exact"/>
        <w:jc w:val="both"/>
        <w:rPr>
          <w:rFonts w:ascii="Calibri" w:hAnsi="Calibri"/>
        </w:rPr>
      </w:pPr>
    </w:p>
    <w:p w:rsidR="000C49FE" w:rsidRPr="00817467" w:rsidRDefault="000C49FE" w:rsidP="000C49FE">
      <w:pPr>
        <w:tabs>
          <w:tab w:val="left" w:pos="1276"/>
        </w:tabs>
        <w:autoSpaceDE w:val="0"/>
        <w:spacing w:line="300" w:lineRule="exact"/>
        <w:jc w:val="both"/>
        <w:rPr>
          <w:rFonts w:ascii="Calibri" w:hAnsi="Calibri"/>
          <w:i/>
          <w:iCs/>
        </w:rPr>
      </w:pPr>
      <w:r w:rsidRPr="00817467">
        <w:rPr>
          <w:rFonts w:ascii="Calibri" w:hAnsi="Calibri"/>
        </w:rPr>
        <w:t>Készült:</w:t>
      </w:r>
      <w:r w:rsidRPr="00817467">
        <w:rPr>
          <w:rFonts w:ascii="Calibri" w:hAnsi="Calibri"/>
        </w:rPr>
        <w:tab/>
      </w:r>
      <w:r w:rsidRPr="00817467">
        <w:rPr>
          <w:rFonts w:ascii="Calibri" w:hAnsi="Calibri"/>
          <w:i/>
          <w:iCs/>
        </w:rPr>
        <w:t xml:space="preserve">   </w:t>
      </w:r>
      <w:r>
        <w:rPr>
          <w:rFonts w:ascii="Calibri" w:hAnsi="Calibri"/>
          <w:u w:val="single"/>
        </w:rPr>
        <w:tab/>
      </w:r>
      <w:r w:rsidRPr="00817467">
        <w:rPr>
          <w:rFonts w:ascii="Calibri" w:hAnsi="Calibri"/>
          <w:i/>
          <w:iCs/>
        </w:rPr>
        <w:t xml:space="preserve"> példányban</w:t>
      </w:r>
    </w:p>
    <w:p w:rsidR="000C49FE" w:rsidRPr="00817467" w:rsidRDefault="000C49FE" w:rsidP="000C49FE">
      <w:pPr>
        <w:tabs>
          <w:tab w:val="left" w:pos="1276"/>
        </w:tabs>
        <w:autoSpaceDE w:val="0"/>
        <w:spacing w:line="300" w:lineRule="exact"/>
        <w:jc w:val="both"/>
        <w:rPr>
          <w:rFonts w:ascii="Calibri" w:hAnsi="Calibri"/>
        </w:rPr>
      </w:pPr>
    </w:p>
    <w:p w:rsidR="000C49FE" w:rsidRPr="00583E39" w:rsidRDefault="000C49FE" w:rsidP="000C49FE">
      <w:pPr>
        <w:tabs>
          <w:tab w:val="left" w:pos="1276"/>
        </w:tabs>
        <w:autoSpaceDE w:val="0"/>
        <w:spacing w:line="300" w:lineRule="exact"/>
        <w:jc w:val="both"/>
        <w:rPr>
          <w:rFonts w:ascii="Calibri" w:hAnsi="Calibri"/>
        </w:rPr>
      </w:pPr>
      <w:r w:rsidRPr="00817467">
        <w:rPr>
          <w:rFonts w:ascii="Calibri" w:hAnsi="Calibri"/>
        </w:rPr>
        <w:t>Kapják: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817467">
        <w:rPr>
          <w:rFonts w:ascii="Calibri" w:hAnsi="Calibri"/>
          <w:u w:val="single"/>
        </w:rPr>
        <w:tab/>
      </w:r>
      <w:r w:rsidRPr="00817467">
        <w:rPr>
          <w:rFonts w:ascii="Calibri" w:hAnsi="Calibri"/>
          <w:u w:val="single"/>
        </w:rPr>
        <w:tab/>
      </w:r>
      <w:r w:rsidRPr="00817467">
        <w:rPr>
          <w:rFonts w:ascii="Calibri" w:hAnsi="Calibri"/>
          <w:u w:val="single"/>
        </w:rPr>
        <w:tab/>
      </w:r>
      <w:r w:rsidRPr="00817467">
        <w:rPr>
          <w:rFonts w:ascii="Calibri" w:hAnsi="Calibri"/>
          <w:u w:val="single"/>
        </w:rPr>
        <w:tab/>
      </w:r>
      <w:r w:rsidRPr="00817467">
        <w:rPr>
          <w:rFonts w:ascii="Calibri" w:hAnsi="Calibri"/>
        </w:rPr>
        <w:tab/>
      </w:r>
      <w:r w:rsidRPr="00817467">
        <w:rPr>
          <w:rFonts w:ascii="Calibri" w:hAnsi="Calibri"/>
        </w:rPr>
        <w:tab/>
      </w:r>
      <w:r w:rsidRPr="00817467">
        <w:rPr>
          <w:rFonts w:ascii="Calibri" w:hAnsi="Calibri"/>
          <w:u w:val="single"/>
        </w:rPr>
        <w:tab/>
      </w:r>
      <w:r w:rsidRPr="00817467">
        <w:rPr>
          <w:rFonts w:ascii="Calibri" w:hAnsi="Calibri"/>
          <w:u w:val="single"/>
        </w:rPr>
        <w:tab/>
      </w:r>
      <w:r w:rsidRPr="00817467">
        <w:rPr>
          <w:rFonts w:ascii="Calibri" w:hAnsi="Calibri"/>
          <w:u w:val="single"/>
        </w:rPr>
        <w:tab/>
      </w:r>
      <w:r>
        <w:rPr>
          <w:rFonts w:ascii="Calibri" w:hAnsi="Calibri"/>
          <w:u w:val="single"/>
        </w:rPr>
        <w:tab/>
      </w:r>
      <w:r>
        <w:rPr>
          <w:rFonts w:ascii="Calibri" w:hAnsi="Calibri"/>
        </w:rPr>
        <w:tab/>
      </w:r>
    </w:p>
    <w:p w:rsidR="000C49FE" w:rsidRPr="00817467" w:rsidRDefault="000C49FE" w:rsidP="000C49FE">
      <w:pPr>
        <w:tabs>
          <w:tab w:val="left" w:pos="1276"/>
        </w:tabs>
        <w:autoSpaceDE w:val="0"/>
        <w:spacing w:line="300" w:lineRule="exact"/>
        <w:jc w:val="both"/>
        <w:rPr>
          <w:rFonts w:ascii="Calibri" w:hAnsi="Calibri"/>
          <w:iCs/>
        </w:rPr>
      </w:pPr>
      <w:r>
        <w:rPr>
          <w:rFonts w:ascii="Calibri" w:hAnsi="Calibri"/>
        </w:rPr>
        <w:tab/>
        <w:t xml:space="preserve">  </w:t>
      </w:r>
      <w:proofErr w:type="gramStart"/>
      <w:r w:rsidRPr="00817467">
        <w:rPr>
          <w:rFonts w:ascii="Calibri" w:hAnsi="Calibri"/>
          <w:iCs/>
        </w:rPr>
        <w:t>átadó</w:t>
      </w:r>
      <w:proofErr w:type="gramEnd"/>
      <w:r w:rsidRPr="00817467">
        <w:rPr>
          <w:rFonts w:ascii="Calibri" w:hAnsi="Calibri"/>
          <w:iCs/>
        </w:rPr>
        <w:t xml:space="preserve"> megnevezése</w:t>
      </w:r>
      <w:r w:rsidRPr="00817467">
        <w:rPr>
          <w:rFonts w:ascii="Calibri" w:hAnsi="Calibri"/>
          <w:iCs/>
        </w:rPr>
        <w:tab/>
      </w:r>
      <w:r w:rsidRPr="00817467">
        <w:rPr>
          <w:rFonts w:ascii="Calibri" w:hAnsi="Calibri"/>
          <w:iCs/>
        </w:rPr>
        <w:tab/>
      </w:r>
      <w:r w:rsidRPr="00817467">
        <w:rPr>
          <w:rFonts w:ascii="Calibri" w:hAnsi="Calibri"/>
          <w:iCs/>
        </w:rPr>
        <w:tab/>
      </w:r>
      <w:r w:rsidRPr="00817467">
        <w:rPr>
          <w:rFonts w:ascii="Calibri" w:hAnsi="Calibri"/>
          <w:iCs/>
        </w:rPr>
        <w:tab/>
        <w:t>átvevő megnevezése</w:t>
      </w:r>
    </w:p>
    <w:p w:rsidR="000C49FE" w:rsidRPr="00817467" w:rsidRDefault="000C49FE" w:rsidP="000C49FE">
      <w:pPr>
        <w:tabs>
          <w:tab w:val="left" w:pos="1276"/>
        </w:tabs>
        <w:autoSpaceDE w:val="0"/>
        <w:spacing w:line="300" w:lineRule="exact"/>
        <w:jc w:val="both"/>
        <w:rPr>
          <w:rFonts w:ascii="Calibri" w:hAnsi="Calibri"/>
          <w:iCs/>
        </w:rPr>
      </w:pPr>
    </w:p>
    <w:p w:rsidR="000C49FE" w:rsidRPr="00817467" w:rsidRDefault="000C49FE" w:rsidP="000C49FE">
      <w:pPr>
        <w:jc w:val="both"/>
      </w:pPr>
      <w:r w:rsidRPr="00817467">
        <w:rPr>
          <w:rFonts w:ascii="Calibri" w:hAnsi="Calibri"/>
          <w:iCs/>
        </w:rPr>
        <w:t xml:space="preserve">Dátum: </w:t>
      </w:r>
      <w:r>
        <w:rPr>
          <w:rFonts w:ascii="Calibri" w:hAnsi="Calibri"/>
          <w:iCs/>
        </w:rPr>
        <w:tab/>
      </w:r>
      <w:r w:rsidRPr="00817467">
        <w:rPr>
          <w:rFonts w:ascii="Calibri" w:hAnsi="Calibri"/>
          <w:iCs/>
          <w:u w:val="single"/>
        </w:rPr>
        <w:tab/>
      </w:r>
      <w:r w:rsidRPr="00817467">
        <w:rPr>
          <w:rFonts w:ascii="Calibri" w:hAnsi="Calibri"/>
          <w:iCs/>
          <w:u w:val="single"/>
        </w:rPr>
        <w:tab/>
      </w:r>
      <w:r w:rsidRPr="00817467">
        <w:rPr>
          <w:rFonts w:ascii="Calibri" w:hAnsi="Calibri"/>
          <w:iCs/>
          <w:u w:val="single"/>
        </w:rPr>
        <w:tab/>
      </w:r>
      <w:r w:rsidRPr="00817467">
        <w:rPr>
          <w:rFonts w:ascii="Calibri" w:hAnsi="Calibri"/>
          <w:iCs/>
          <w:u w:val="single"/>
        </w:rPr>
        <w:tab/>
      </w:r>
    </w:p>
    <w:p w:rsidR="00010CC4" w:rsidRDefault="00010CC4"/>
    <w:sectPr w:rsidR="00010CC4" w:rsidSect="00595A7A">
      <w:footerReference w:type="default" r:id="rId5"/>
      <w:pgSz w:w="11907" w:h="16840" w:code="9"/>
      <w:pgMar w:top="1134" w:right="1134" w:bottom="1134" w:left="1134" w:header="709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rajan Pro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-Helvetica Thin">
    <w:altName w:val="Arial"/>
    <w:charset w:val="00"/>
    <w:family w:val="moder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00B" w:rsidRDefault="00FC2C08">
    <w:pPr>
      <w:pStyle w:val="llb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2.4pt;margin-top:.05pt;width:12pt;height:13.75pt;z-index:251660288;mso-wrap-distance-left:0;mso-wrap-distance-right:0;mso-position-horizontal-relative:page" stroked="f">
          <v:fill opacity="0" color2="black"/>
          <v:textbox inset="0,0,0,0">
            <w:txbxContent>
              <w:p w:rsidR="0063000B" w:rsidRDefault="00FC2C08">
                <w:pPr>
                  <w:pStyle w:val="llb"/>
                </w:pPr>
                <w:r>
                  <w:rPr>
                    <w:rStyle w:val="Oldalszm"/>
                  </w:rPr>
                  <w:fldChar w:fldCharType="begin"/>
                </w:r>
                <w:r>
                  <w:rPr>
                    <w:rStyle w:val="Oldalszm"/>
                  </w:rPr>
                  <w:instrText xml:space="preserve"> PAGE </w:instrText>
                </w:r>
                <w:r>
                  <w:rPr>
                    <w:rStyle w:val="Oldalszm"/>
                  </w:rPr>
                  <w:fldChar w:fldCharType="separate"/>
                </w:r>
                <w:r w:rsidR="000C49FE">
                  <w:rPr>
                    <w:rStyle w:val="Oldalszm"/>
                    <w:noProof/>
                  </w:rPr>
                  <w:t>1</w:t>
                </w:r>
                <w:r>
                  <w:rPr>
                    <w:rStyle w:val="Oldalszm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8E795F"/>
    <w:multiLevelType w:val="hybridMultilevel"/>
    <w:tmpl w:val="089203FC"/>
    <w:lvl w:ilvl="0" w:tplc="040E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0C49FE"/>
    <w:rsid w:val="00010CC4"/>
    <w:rsid w:val="000C49FE"/>
    <w:rsid w:val="003C4A72"/>
    <w:rsid w:val="00FC2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C49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2">
    <w:name w:val="heading 2"/>
    <w:basedOn w:val="Norml"/>
    <w:next w:val="Norml"/>
    <w:link w:val="Cmsor2Char"/>
    <w:qFormat/>
    <w:rsid w:val="000C49F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0C49F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styleId="Oldalszm">
    <w:name w:val="page number"/>
    <w:basedOn w:val="Bekezdsalapbettpusa"/>
    <w:rsid w:val="000C49FE"/>
  </w:style>
  <w:style w:type="paragraph" w:styleId="llb">
    <w:name w:val="footer"/>
    <w:basedOn w:val="Norml"/>
    <w:link w:val="llbChar"/>
    <w:rsid w:val="000C49F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C49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v">
    <w:name w:val="név"/>
    <w:basedOn w:val="Norml"/>
    <w:rsid w:val="000C49FE"/>
    <w:pPr>
      <w:autoSpaceDE w:val="0"/>
      <w:spacing w:after="85" w:line="180" w:lineRule="atLeast"/>
      <w:jc w:val="center"/>
      <w:textAlignment w:val="center"/>
    </w:pPr>
    <w:rPr>
      <w:rFonts w:ascii="Trajan Pro" w:hAnsi="Trajan Pro" w:cs="Trajan Pro"/>
      <w:smallCaps/>
      <w:color w:val="989898"/>
      <w:sz w:val="20"/>
      <w:szCs w:val="20"/>
      <w:lang w:val="en-US"/>
    </w:rPr>
  </w:style>
  <w:style w:type="paragraph" w:customStyle="1" w:styleId="titulus">
    <w:name w:val="titulus"/>
    <w:basedOn w:val="Norml"/>
    <w:rsid w:val="000C49FE"/>
    <w:pPr>
      <w:autoSpaceDE w:val="0"/>
      <w:spacing w:line="100" w:lineRule="atLeast"/>
      <w:jc w:val="center"/>
      <w:textAlignment w:val="center"/>
    </w:pPr>
    <w:rPr>
      <w:rFonts w:ascii="H-Helvetica Thin" w:hAnsi="H-Helvetica Thin" w:cs="H-Helvetica Thin"/>
      <w:color w:val="989898"/>
      <w:spacing w:val="4"/>
      <w:sz w:val="14"/>
      <w:szCs w:val="1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1656</Words>
  <Characters>11430</Characters>
  <Application>Microsoft Office Word</Application>
  <DocSecurity>0</DocSecurity>
  <Lines>95</Lines>
  <Paragraphs>26</Paragraphs>
  <ScaleCrop>false</ScaleCrop>
  <Company/>
  <LinksUpToDate>false</LinksUpToDate>
  <CharactersWithSpaces>13060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2011-08-18T08:00:00Z</dcterms:created>
  <dcterms:modified xsi:type="dcterms:W3CDTF">2011-08-18T08:01:00Z</dcterms:modified>
</cp:coreProperties>
</file>